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9EA7" w14:textId="1D0F47F2" w:rsidR="00F42398" w:rsidRPr="002C2C7E" w:rsidRDefault="00A12E4A" w:rsidP="006B00A4">
      <w:pPr>
        <w:pStyle w:val="Tytu"/>
        <w:spacing w:before="36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2C2C7E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2DBE03DB" w14:textId="423E1AC0" w:rsidR="00F42398" w:rsidRPr="002C2C7E" w:rsidRDefault="00F42398" w:rsidP="00185E5C">
      <w:pPr>
        <w:tabs>
          <w:tab w:val="right" w:pos="14176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/>
          <w:bCs/>
          <w:sz w:val="24"/>
          <w:szCs w:val="24"/>
        </w:rPr>
        <w:t>Priorytet</w:t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b/>
          <w:bCs/>
          <w:sz w:val="24"/>
          <w:szCs w:val="24"/>
        </w:rPr>
        <w:t>2.</w:t>
      </w:r>
      <w:r w:rsidRPr="002C2C7E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1DC83C5E" w:rsidR="00F42398" w:rsidRPr="002C2C7E" w:rsidRDefault="00F42398" w:rsidP="00185E5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/>
          <w:bCs/>
          <w:sz w:val="24"/>
          <w:szCs w:val="24"/>
        </w:rPr>
        <w:t>Cel szczegółowy 2 iv.</w:t>
      </w:r>
      <w:r w:rsidRPr="002C2C7E">
        <w:rPr>
          <w:rFonts w:ascii="Arial" w:hAnsi="Arial" w:cs="Arial"/>
          <w:sz w:val="24"/>
          <w:szCs w:val="24"/>
        </w:rPr>
        <w:t xml:space="preserve"> Wspieranie przystosowania się do zmian klimatu i zapobiegania ryzyku związanemu z klęskami żywiołowymi </w:t>
      </w:r>
      <w:r w:rsidR="00831365" w:rsidRPr="002C2C7E">
        <w:rPr>
          <w:rFonts w:ascii="Arial" w:hAnsi="Arial" w:cs="Arial"/>
          <w:sz w:val="24"/>
          <w:szCs w:val="24"/>
        </w:rPr>
        <w:br/>
      </w:r>
      <w:r w:rsidRPr="002C2C7E">
        <w:rPr>
          <w:rFonts w:ascii="Arial" w:hAnsi="Arial" w:cs="Arial"/>
          <w:sz w:val="24"/>
          <w:szCs w:val="24"/>
        </w:rPr>
        <w:t xml:space="preserve">i katastrofami, a także odporności, z uwzględnieniem podejścia ekosystemowego </w:t>
      </w:r>
    </w:p>
    <w:p w14:paraId="315A1648" w14:textId="77777777" w:rsidR="00F42398" w:rsidRPr="002C2C7E" w:rsidRDefault="00F42398" w:rsidP="00185E5C">
      <w:pPr>
        <w:pStyle w:val="Podtytu"/>
        <w:spacing w:after="240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 2.8 Wsparcie służb ratowniczych</w:t>
      </w:r>
    </w:p>
    <w:p w14:paraId="1CD2B4E7" w14:textId="6CEEBFAE" w:rsidR="00F42398" w:rsidRPr="002C2C7E" w:rsidRDefault="00F42398" w:rsidP="00185E5C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4C224D"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Infrastruktura </w:t>
      </w:r>
      <w:r w:rsidR="00A834DD"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jednostek</w:t>
      </w:r>
      <w:r w:rsidR="001939D8" w:rsidRPr="002C2C7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ratownictwa wodnego</w:t>
      </w:r>
    </w:p>
    <w:p w14:paraId="6E559117" w14:textId="74A54D57" w:rsidR="00F42398" w:rsidRPr="002C2C7E" w:rsidRDefault="00F42398" w:rsidP="00185E5C">
      <w:pPr>
        <w:spacing w:before="360" w:after="360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C2C7E">
        <w:rPr>
          <w:rFonts w:ascii="Arial" w:hAnsi="Arial" w:cs="Arial"/>
          <w:sz w:val="24"/>
          <w:szCs w:val="24"/>
        </w:rPr>
        <w:t xml:space="preserve"> konkurencyjny</w:t>
      </w:r>
    </w:p>
    <w:p w14:paraId="2ACB2D0C" w14:textId="0D7AC8D5" w:rsidR="006D3984" w:rsidRPr="002C2C7E" w:rsidRDefault="00F42398" w:rsidP="00185E5C">
      <w:pPr>
        <w:pStyle w:val="Default"/>
        <w:spacing w:after="360" w:line="276" w:lineRule="auto"/>
        <w:rPr>
          <w:rFonts w:ascii="Arial" w:hAnsi="Arial" w:cs="Arial"/>
          <w:bCs/>
          <w:color w:val="auto"/>
        </w:rPr>
      </w:pPr>
      <w:r w:rsidRPr="002C2C7E">
        <w:rPr>
          <w:rFonts w:ascii="Arial" w:hAnsi="Arial" w:cs="Arial"/>
          <w:bCs/>
          <w:color w:val="auto"/>
        </w:rPr>
        <w:t xml:space="preserve">Nabór skierowany jest </w:t>
      </w:r>
      <w:r w:rsidR="001939D8" w:rsidRPr="002C2C7E">
        <w:rPr>
          <w:rFonts w:ascii="Arial" w:hAnsi="Arial" w:cs="Arial"/>
          <w:bCs/>
          <w:color w:val="auto"/>
        </w:rPr>
        <w:t>do jednostek samorządu terytorialnego oraz podmiotów uprawnionych do wykonywania ratownictwa wodnego</w:t>
      </w:r>
      <w:r w:rsidR="0036743E" w:rsidRPr="002C2C7E">
        <w:rPr>
          <w:rFonts w:ascii="Arial" w:hAnsi="Arial" w:cs="Arial"/>
          <w:bCs/>
        </w:rPr>
        <w:t>.</w:t>
      </w:r>
    </w:p>
    <w:p w14:paraId="7EA42F23" w14:textId="77777777" w:rsidR="006B00A4" w:rsidRPr="002C2C7E" w:rsidRDefault="00F42398" w:rsidP="006B00A4">
      <w:pPr>
        <w:pStyle w:val="Default"/>
        <w:tabs>
          <w:tab w:val="left" w:pos="1985"/>
        </w:tabs>
        <w:spacing w:before="360" w:line="276" w:lineRule="auto"/>
        <w:rPr>
          <w:rFonts w:ascii="Arial" w:hAnsi="Arial" w:cs="Arial"/>
          <w:bCs/>
          <w:color w:val="auto"/>
        </w:rPr>
      </w:pPr>
      <w:r w:rsidRPr="002C2C7E">
        <w:rPr>
          <w:rFonts w:ascii="Arial" w:hAnsi="Arial" w:cs="Arial"/>
          <w:bCs/>
          <w:color w:val="auto"/>
        </w:rPr>
        <w:t>Zakres wsparcia to</w:t>
      </w:r>
      <w:r w:rsidR="006B00A4" w:rsidRPr="002C2C7E">
        <w:rPr>
          <w:rFonts w:ascii="Arial" w:hAnsi="Arial" w:cs="Arial"/>
          <w:bCs/>
          <w:color w:val="auto"/>
        </w:rPr>
        <w:t>:</w:t>
      </w:r>
    </w:p>
    <w:p w14:paraId="497EB8EC" w14:textId="63CB6047" w:rsidR="006B00A4" w:rsidRPr="002C2C7E" w:rsidRDefault="006B00A4" w:rsidP="006B00A4">
      <w:pPr>
        <w:pStyle w:val="Akapitzlist"/>
        <w:numPr>
          <w:ilvl w:val="0"/>
          <w:numId w:val="24"/>
        </w:numPr>
        <w:spacing w:after="0"/>
        <w:ind w:left="412" w:hanging="412"/>
        <w:rPr>
          <w:rFonts w:ascii="Arial" w:hAnsi="Arial" w:cs="Arial"/>
          <w:bCs/>
          <w:sz w:val="24"/>
          <w:szCs w:val="24"/>
          <w:lang w:val="pl-PL"/>
        </w:rPr>
      </w:pPr>
      <w:r w:rsidRPr="002C2C7E">
        <w:rPr>
          <w:rFonts w:ascii="Arial" w:hAnsi="Arial" w:cs="Arial"/>
          <w:bCs/>
          <w:sz w:val="24"/>
          <w:szCs w:val="24"/>
          <w:lang w:val="pl-PL"/>
        </w:rPr>
        <w:t xml:space="preserve">budowa lub modernizacja infrastruktury lokalowej służącej bezpośrednio działalności ratowniczej </w:t>
      </w:r>
      <w:r w:rsidRPr="002C2C7E">
        <w:rPr>
          <w:rFonts w:ascii="Arial" w:hAnsi="Arial" w:cs="Arial"/>
          <w:bCs/>
          <w:sz w:val="24"/>
          <w:szCs w:val="24"/>
        </w:rPr>
        <w:t>podmiotów uprawnionych do wykonywania ratownictwa wodnego</w:t>
      </w:r>
      <w:r w:rsidRPr="002C2C7E">
        <w:rPr>
          <w:rFonts w:ascii="Arial" w:hAnsi="Arial" w:cs="Arial"/>
          <w:bCs/>
          <w:sz w:val="24"/>
          <w:szCs w:val="24"/>
          <w:lang w:val="pl-PL"/>
        </w:rPr>
        <w:t>,</w:t>
      </w:r>
    </w:p>
    <w:p w14:paraId="1D8912CD" w14:textId="1E3C796A" w:rsidR="006B00A4" w:rsidRPr="002C2C7E" w:rsidRDefault="006B00A4" w:rsidP="006B00A4">
      <w:pPr>
        <w:pStyle w:val="Akapitzlist"/>
        <w:numPr>
          <w:ilvl w:val="0"/>
          <w:numId w:val="24"/>
        </w:numPr>
        <w:spacing w:after="0"/>
        <w:ind w:left="414" w:hanging="414"/>
        <w:rPr>
          <w:rFonts w:ascii="Arial" w:hAnsi="Arial" w:cs="Arial"/>
          <w:bCs/>
          <w:sz w:val="24"/>
          <w:szCs w:val="24"/>
        </w:rPr>
      </w:pPr>
      <w:r w:rsidRPr="002C2C7E">
        <w:rPr>
          <w:rFonts w:ascii="Arial" w:hAnsi="Arial" w:cs="Arial"/>
          <w:bCs/>
          <w:sz w:val="24"/>
          <w:szCs w:val="24"/>
        </w:rPr>
        <w:t>budowa lub modernizacja infrastruktury służącej bezpośrednio celom szkoleniowym podmiotów uprawnionych do wykonywania ratownictwa wodnego, a także poprawie koordynacji i podniesieniu efektywności systemu ratownictwa wodnego.</w:t>
      </w:r>
    </w:p>
    <w:p w14:paraId="5A06A417" w14:textId="407D2296" w:rsidR="005172B5" w:rsidRPr="00F67FBC" w:rsidRDefault="007257F1" w:rsidP="002C2C7E">
      <w:pPr>
        <w:pStyle w:val="Nagwek1"/>
        <w:numPr>
          <w:ilvl w:val="0"/>
          <w:numId w:val="32"/>
        </w:numPr>
        <w:spacing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2F2BC3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Default="003C40D0" w:rsidP="004106AC">
            <w:pPr>
              <w:numPr>
                <w:ilvl w:val="0"/>
                <w:numId w:val="4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Default="003C40D0" w:rsidP="004106AC">
            <w:pPr>
              <w:numPr>
                <w:ilvl w:val="0"/>
                <w:numId w:val="4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bCs/>
                <w:sz w:val="24"/>
                <w:szCs w:val="24"/>
              </w:rPr>
            </w:pPr>
            <w:r w:rsidRPr="002F2BC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D6EE31B" w14:textId="0F09C4AF" w:rsidR="003C40D0" w:rsidRPr="002F2BC3" w:rsidRDefault="005701E9" w:rsidP="004106AC">
            <w:pPr>
              <w:numPr>
                <w:ilvl w:val="0"/>
                <w:numId w:val="4"/>
              </w:numPr>
              <w:spacing w:before="100" w:beforeAutospacing="1" w:after="100" w:afterAutospacing="1"/>
              <w:ind w:left="318" w:hanging="318"/>
              <w:rPr>
                <w:rFonts w:ascii="Arial" w:hAnsi="Arial" w:cs="Arial"/>
                <w:bCs/>
                <w:sz w:val="24"/>
                <w:szCs w:val="24"/>
              </w:rPr>
            </w:pPr>
            <w:r w:rsidRPr="002F2BC3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 w:rsidR="00564D6E" w:rsidRPr="002F2BC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F2BC3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420B48A4" w14:textId="7E50DCB5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5C335EE0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661EBBDE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D2240A" w14:textId="7CA915A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13FA6F65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5FD01D18" w14:textId="77B9D7AE" w:rsidR="00CA1E52" w:rsidRPr="00CA1E52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2D773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 w:rsidR="002D773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E302C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59ABA51" w14:textId="700E35EB" w:rsidR="00CA1E52" w:rsidRPr="00CA1E52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7BEA93FB" w14:textId="05DAD131" w:rsidR="00CA1E52" w:rsidRPr="00CA1E52" w:rsidRDefault="00CA1E52" w:rsidP="004106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713C0D3A" w14:textId="7F6FE9B6" w:rsidR="00CA1E52" w:rsidRPr="00CA1E52" w:rsidRDefault="00CA1E52" w:rsidP="004106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1033F95" w14:textId="3D73E08B" w:rsidR="00532497" w:rsidRPr="00532497" w:rsidRDefault="00532497" w:rsidP="004106A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</w:t>
            </w:r>
            <w:r w:rsidR="00564D6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1685C4A7" w14:textId="19DA92F1" w:rsidR="00CA1E52" w:rsidRPr="00CA1E52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376DB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D5EB39" w14:textId="27756D03" w:rsidR="00CA1E52" w:rsidRPr="00CA1E52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art. 63 ust. 6 rozporządzenia nr 2021/1060,</w:t>
            </w:r>
          </w:p>
          <w:p w14:paraId="48A80B56" w14:textId="6671BEB8" w:rsidR="003C40D0" w:rsidRPr="00510F18" w:rsidRDefault="00CA1E52" w:rsidP="00410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dany podmiot nie jest przedsiębiorstwem w trudnej sytuacji w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057B590E" w:rsidR="00CA1E52" w:rsidRPr="002C2C7E" w:rsidRDefault="00CA1E52" w:rsidP="004106A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6058BE1E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83A8251" w14:textId="51ECD384" w:rsidR="003C40D0" w:rsidRPr="002C2C7E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6814295A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368A52AF" w14:textId="77777777" w:rsidR="00CA1E52" w:rsidRPr="00CF36A3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125F7AA3" w:rsidR="0025353C" w:rsidRPr="00360BA8" w:rsidRDefault="00CA1E52" w:rsidP="004106AC">
            <w:pPr>
              <w:spacing w:before="100" w:beforeAutospacing="1" w:after="100" w:afterAutospacing="1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 informacj</w:t>
            </w:r>
            <w:r w:rsidR="005907F9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 znajdujące się na stronie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7F63B675" w14:textId="0984599B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A1BBBF" w14:textId="0344159E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2AC7BEF" w14:textId="77777777" w:rsidR="0025353C" w:rsidRPr="00CA1E52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C1FDA9" w14:textId="68835588" w:rsidR="0025353C" w:rsidRPr="002C2C7E" w:rsidRDefault="0025353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A5946F2" w14:textId="427A2CEC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A79893D" w14:textId="11753B92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CA1E52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09353453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2E6BC9" w14:textId="74FE19A9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597AF880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08B2C4" w14:textId="77777777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60DB3F3B" w:rsidR="003C40D0" w:rsidRPr="00CA1E52" w:rsidRDefault="003C40D0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A9C" w:rsidRPr="00360BA8" w14:paraId="12498453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1B60E388" w14:textId="4D01885C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F058AFB" w14:textId="78BCCD8F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62CB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1C0AA4BA" w14:textId="77777777" w:rsidR="00214A9C" w:rsidRPr="00400F03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CF54789" w14:textId="2ECD9340" w:rsidR="00214A9C" w:rsidRPr="005A20D9" w:rsidRDefault="00214A9C" w:rsidP="004106AC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inwestycji drogowej) nie jest prawomocne w momencie składania wniosku o dofinansowanie, </w:t>
            </w:r>
            <w:r w:rsidR="00EA6CF6">
              <w:rPr>
                <w:rFonts w:ascii="Arial" w:hAnsi="Arial" w:cs="Arial"/>
                <w:sz w:val="24"/>
                <w:szCs w:val="24"/>
                <w:lang w:val="pl-PL"/>
              </w:rPr>
              <w:t>należy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 </w:t>
            </w:r>
            <w:r w:rsidR="00EA6CF6" w:rsidRPr="00935252">
              <w:rPr>
                <w:rFonts w:ascii="Arial" w:hAnsi="Arial" w:cs="Arial"/>
                <w:sz w:val="24"/>
                <w:szCs w:val="24"/>
                <w:lang w:val="pl-PL"/>
              </w:rPr>
              <w:t>decyz</w:t>
            </w:r>
            <w:r w:rsidR="00EA6CF6">
              <w:rPr>
                <w:rFonts w:ascii="Arial" w:hAnsi="Arial" w:cs="Arial"/>
                <w:sz w:val="24"/>
                <w:szCs w:val="24"/>
                <w:lang w:val="pl-PL"/>
              </w:rPr>
              <w:t xml:space="preserve">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2F2BC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569E835A" w14:textId="188006E0" w:rsidR="00214A9C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64E2">
              <w:rPr>
                <w:rFonts w:ascii="Arial" w:hAnsi="Arial" w:cs="Arial"/>
                <w:sz w:val="24"/>
                <w:szCs w:val="24"/>
              </w:rPr>
              <w:t>w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D09BE2" w14:textId="3F1A3EC2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bookmarkEnd w:id="2"/>
          </w:p>
          <w:p w14:paraId="42B1B053" w14:textId="614D5F5F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C50CB8B" w14:textId="77777777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4ACC41" w14:textId="29E34BD4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338AA4D8" w14:textId="5D9C23A2" w:rsidR="00214A9C" w:rsidRPr="005526E5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.</w:t>
            </w:r>
          </w:p>
          <w:p w14:paraId="35C644C8" w14:textId="4A0FF596" w:rsidR="00214A9C" w:rsidRPr="00CA1E52" w:rsidRDefault="00214A9C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E1E27" w:rsidRPr="00360BA8" w14:paraId="34755084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9E8545B" w14:textId="4FA1EAC2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14A9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0F906F8" w14:textId="19B10CFD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0A39072" w14:textId="1B929C8F" w:rsidR="00874084" w:rsidRPr="00510F18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74084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CC5B31" w:rsidRPr="00874084">
              <w:rPr>
                <w:rFonts w:ascii="Arial" w:hAnsi="Arial" w:cs="Arial"/>
                <w:sz w:val="24"/>
                <w:szCs w:val="24"/>
              </w:rPr>
              <w:t>a</w:t>
            </w:r>
            <w:r w:rsidRPr="00874084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="00201392" w:rsidRPr="00201392">
              <w:rPr>
                <w:rFonts w:ascii="Arial" w:hAnsi="Arial" w:cs="Arial"/>
                <w:sz w:val="24"/>
                <w:szCs w:val="24"/>
              </w:rPr>
              <w:t>30</w:t>
            </w:r>
            <w:r w:rsidR="002F58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4084">
              <w:rPr>
                <w:rFonts w:ascii="Arial" w:hAnsi="Arial" w:cs="Arial"/>
                <w:sz w:val="24"/>
                <w:szCs w:val="24"/>
              </w:rPr>
              <w:t>miesięcy</w:t>
            </w:r>
            <w:r w:rsidR="00874084" w:rsidRPr="00874084">
              <w:rPr>
                <w:rFonts w:ascii="Arial" w:hAnsi="Arial" w:cs="Arial"/>
                <w:sz w:val="24"/>
                <w:szCs w:val="24"/>
              </w:rPr>
              <w:t xml:space="preserve"> od terminu zakończenia naboru.  </w:t>
            </w:r>
          </w:p>
          <w:p w14:paraId="3EFEC816" w14:textId="5941D91D" w:rsidR="003D417B" w:rsidRDefault="008026E1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C8D1EC1" w14:textId="14D2FDB0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063F6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81B1F49" w14:textId="166BAE83" w:rsidR="000E1E27" w:rsidRPr="00FC139B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C4784D" w14:textId="22F5DDA4" w:rsidR="000E1E27" w:rsidRPr="00FC139B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4824B9" w14:textId="77777777" w:rsidR="000E1E27" w:rsidRPr="00FC139B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E1909B" w14:textId="70509E38" w:rsidR="000E1E27" w:rsidRPr="00CA1E52" w:rsidRDefault="000E1E27" w:rsidP="004106A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C3C42" w14:textId="731FC768" w:rsidR="002C2CE8" w:rsidRPr="00F67FBC" w:rsidRDefault="007257F1" w:rsidP="002C2C7E">
      <w:pPr>
        <w:pStyle w:val="Nagwek1"/>
        <w:numPr>
          <w:ilvl w:val="0"/>
          <w:numId w:val="32"/>
        </w:numPr>
        <w:spacing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360BA8" w:rsidRPr="00360BA8" w14:paraId="7EB10808" w14:textId="77777777" w:rsidTr="002F2BC3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1C607CA1" w14:textId="63A5524D" w:rsidR="003C40D0" w:rsidRPr="00CA1E52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CA1E52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8" w:type="dxa"/>
            <w:shd w:val="clear" w:color="auto" w:fill="E7E6E6"/>
            <w:vAlign w:val="center"/>
          </w:tcPr>
          <w:p w14:paraId="7AE64236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0" w:type="dxa"/>
            <w:shd w:val="clear" w:color="auto" w:fill="E7E6E6"/>
            <w:vAlign w:val="center"/>
          </w:tcPr>
          <w:p w14:paraId="6E8710FE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688E1257" w14:textId="77777777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8" w:type="dxa"/>
          </w:tcPr>
          <w:p w14:paraId="6DB9A2D8" w14:textId="6B1DB237" w:rsidR="0036743E" w:rsidRPr="00967BE3" w:rsidRDefault="004F0CF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061F45" w:rsidRPr="00967BE3">
              <w:rPr>
                <w:rFonts w:ascii="Arial" w:hAnsi="Arial" w:cs="Arial"/>
                <w:sz w:val="24"/>
                <w:szCs w:val="24"/>
              </w:rPr>
              <w:t xml:space="preserve">oraz partnerzy są uprawnieni </w:t>
            </w:r>
            <w:r w:rsidRPr="00967BE3">
              <w:rPr>
                <w:rFonts w:ascii="Arial" w:hAnsi="Arial" w:cs="Arial"/>
                <w:sz w:val="24"/>
                <w:szCs w:val="24"/>
              </w:rPr>
              <w:t xml:space="preserve">do ubiegania się o dofinansowanie, tzn. </w:t>
            </w:r>
            <w:r w:rsidR="00061F45" w:rsidRPr="00967BE3">
              <w:rPr>
                <w:rFonts w:ascii="Arial" w:hAnsi="Arial" w:cs="Arial"/>
                <w:sz w:val="24"/>
                <w:szCs w:val="24"/>
              </w:rPr>
              <w:t xml:space="preserve">czy należą do jednej z poniższych grup: </w:t>
            </w:r>
          </w:p>
          <w:p w14:paraId="5B1ECC91" w14:textId="7E829BB5" w:rsidR="00061F45" w:rsidRPr="00967BE3" w:rsidRDefault="00061F45" w:rsidP="002C2C7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jednostka samorządu terytorialnego,</w:t>
            </w:r>
          </w:p>
          <w:p w14:paraId="6DBCE4EE" w14:textId="0B16C805" w:rsidR="00967BE3" w:rsidRDefault="00967BE3" w:rsidP="002C2C7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AC2113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C2113">
              <w:rPr>
                <w:rFonts w:ascii="Arial" w:hAnsi="Arial" w:cs="Arial"/>
                <w:sz w:val="24"/>
                <w:szCs w:val="24"/>
              </w:rPr>
              <w:t>uprawnion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AC2113">
              <w:rPr>
                <w:rFonts w:ascii="Arial" w:hAnsi="Arial" w:cs="Arial"/>
                <w:sz w:val="24"/>
                <w:szCs w:val="24"/>
              </w:rPr>
              <w:t xml:space="preserve"> do wykonywania ratownictwa wodnego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61AB4956" w:rsidR="00677CCE" w:rsidRPr="001B71E4" w:rsidDel="007968FF" w:rsidRDefault="00061F45" w:rsidP="002C2C7E">
            <w:pPr>
              <w:spacing w:before="100" w:beforeAutospacing="1" w:after="100" w:afterAutospacing="1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 (porozumienie/umowa o partnerstwie).</w:t>
            </w:r>
          </w:p>
        </w:tc>
        <w:tc>
          <w:tcPr>
            <w:tcW w:w="3250" w:type="dxa"/>
          </w:tcPr>
          <w:p w14:paraId="39D6E6CA" w14:textId="4E986915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67BE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9721BA" w14:textId="4F68E5F8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58301" w14:textId="412A33EC" w:rsidR="00677CCE" w:rsidRPr="00967BE3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688493E2" w:rsidR="00677CCE" w:rsidRPr="002C2C7E" w:rsidRDefault="00677C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BE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3534" w:rsidRPr="00360BA8" w14:paraId="786DDB5C" w14:textId="77777777" w:rsidTr="00510F18">
        <w:trPr>
          <w:trHeight w:val="283"/>
        </w:trPr>
        <w:tc>
          <w:tcPr>
            <w:tcW w:w="1109" w:type="dxa"/>
            <w:vAlign w:val="center"/>
          </w:tcPr>
          <w:p w14:paraId="2ED9CEA5" w14:textId="7136A478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74D96967" w14:textId="150E8CCD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BC255C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8" w:type="dxa"/>
          </w:tcPr>
          <w:p w14:paraId="007A67BE" w14:textId="0B096110" w:rsidR="00F53534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z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2022 r., poz. 1079</w:t>
            </w:r>
            <w:r w:rsidR="00FB0C88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FB0C8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FB0C88">
              <w:rPr>
                <w:rFonts w:ascii="Arial" w:hAnsi="Arial" w:cs="Arial"/>
                <w:sz w:val="24"/>
                <w:szCs w:val="24"/>
              </w:rPr>
              <w:t>. zm.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9F670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3AD8FF9" w14:textId="2AB7D384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treść oświadczenia stanowiącego załącznik do wniosku o dofinansowanie projektu.</w:t>
            </w:r>
          </w:p>
        </w:tc>
        <w:tc>
          <w:tcPr>
            <w:tcW w:w="3250" w:type="dxa"/>
          </w:tcPr>
          <w:p w14:paraId="19D533B4" w14:textId="3A67D893" w:rsidR="00F53534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TAK/NIE/NIE DOTYCZY (NIE oznacza odrzucenie wniosku)</w:t>
            </w:r>
          </w:p>
          <w:p w14:paraId="3A4A8780" w14:textId="5F31B4FB" w:rsidR="00FE1239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FA9403" w14:textId="53BDFAC7" w:rsidR="00F53534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4793187" w14:textId="600CF44E" w:rsidR="00F53534" w:rsidRPr="00864E2C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0D05DF2E" w14:textId="77777777" w:rsidTr="00510F18">
        <w:trPr>
          <w:trHeight w:val="283"/>
        </w:trPr>
        <w:tc>
          <w:tcPr>
            <w:tcW w:w="1109" w:type="dxa"/>
            <w:vAlign w:val="center"/>
          </w:tcPr>
          <w:p w14:paraId="2F6DDE06" w14:textId="565F069F" w:rsidR="003C40D0" w:rsidRPr="006469F5" w:rsidRDefault="00F53534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98" w:type="dxa"/>
            <w:vAlign w:val="center"/>
          </w:tcPr>
          <w:p w14:paraId="763139ED" w14:textId="51954822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452EB3" w:rsidRPr="006469F5">
              <w:rPr>
                <w:rFonts w:ascii="Arial" w:hAnsi="Arial" w:cs="Arial"/>
                <w:sz w:val="24"/>
                <w:szCs w:val="24"/>
              </w:rPr>
              <w:t> </w:t>
            </w:r>
            <w:r w:rsidRPr="006469F5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6469F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8" w:type="dxa"/>
          </w:tcPr>
          <w:p w14:paraId="002875F8" w14:textId="20A0A77F" w:rsidR="006469F5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469F5">
              <w:rPr>
                <w:rFonts w:ascii="Arial" w:hAnsi="Arial" w:cs="Arial"/>
                <w:bCs/>
                <w:sz w:val="24"/>
                <w:szCs w:val="24"/>
              </w:rPr>
              <w:t>W kryterium sprawdzamy, czy projekt dotyczy</w:t>
            </w:r>
            <w:r w:rsidR="00376F4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76F45" w:rsidRPr="00C314D9">
              <w:rPr>
                <w:rFonts w:ascii="Arial" w:hAnsi="Arial" w:cs="Arial"/>
                <w:sz w:val="24"/>
                <w:szCs w:val="24"/>
              </w:rPr>
              <w:t>przynajmniej jednego z następujących przedsięwzięć</w:t>
            </w:r>
            <w:r w:rsidR="006469F5" w:rsidRPr="006469F5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3E0E9815" w14:textId="4069A385" w:rsidR="00B74EBB" w:rsidRDefault="00376F45" w:rsidP="002C2C7E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ind w:left="414" w:hanging="425"/>
              <w:contextualSpacing w:val="0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pl-PL"/>
              </w:rPr>
              <w:t>B</w:t>
            </w:r>
            <w:r w:rsidR="007C2C29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>udowy</w:t>
            </w:r>
            <w:r w:rsidR="009528EE">
              <w:rPr>
                <w:rStyle w:val="Odwoanieprzypisudolnego"/>
                <w:rFonts w:ascii="Arial" w:hAnsi="Arial" w:cs="Arial"/>
                <w:bCs/>
                <w:sz w:val="24"/>
                <w:szCs w:val="24"/>
                <w:lang w:val="pl-PL"/>
              </w:rPr>
              <w:footnoteReference w:id="8"/>
            </w:r>
            <w:r w:rsidR="000945B5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lub</w:t>
            </w:r>
            <w:r w:rsidR="007C2C29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  <w:r w:rsidR="004F0CFA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>modernizacji</w:t>
            </w:r>
            <w:r w:rsidR="007C2C29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  <w:r w:rsidR="004F0CFA" w:rsidRPr="006469F5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infrastruktury lokalowej </w:t>
            </w:r>
            <w:r w:rsidR="00EC4276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służącej bezpośrednio działalności </w:t>
            </w:r>
            <w:r w:rsidR="008B1930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ratowniczej </w:t>
            </w:r>
            <w:r w:rsidR="006469F5" w:rsidRPr="006469F5">
              <w:rPr>
                <w:rFonts w:ascii="Arial" w:hAnsi="Arial" w:cs="Arial"/>
                <w:bCs/>
                <w:sz w:val="24"/>
                <w:szCs w:val="24"/>
              </w:rPr>
              <w:t>podmiotów uprawnionych do wykonywania ratownictwa wodnego</w:t>
            </w:r>
            <w:r w:rsidR="00504BD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bCs/>
                <w:sz w:val="24"/>
                <w:szCs w:val="24"/>
                <w:lang w:val="pl-PL"/>
              </w:rPr>
              <w:t>.</w:t>
            </w:r>
          </w:p>
          <w:p w14:paraId="376CB46C" w14:textId="016F0DA5" w:rsidR="006469F5" w:rsidRPr="00B74EBB" w:rsidRDefault="00376F45" w:rsidP="002C2C7E">
            <w:pPr>
              <w:pStyle w:val="Akapitzlist"/>
              <w:numPr>
                <w:ilvl w:val="0"/>
                <w:numId w:val="30"/>
              </w:numPr>
              <w:spacing w:before="100" w:beforeAutospacing="1" w:after="100" w:afterAutospacing="1"/>
              <w:ind w:left="412" w:hanging="425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B</w:t>
            </w:r>
            <w:r w:rsidR="006469F5" w:rsidRPr="00B74EBB">
              <w:rPr>
                <w:rFonts w:ascii="Arial" w:hAnsi="Arial" w:cs="Arial"/>
                <w:bCs/>
                <w:sz w:val="24"/>
                <w:szCs w:val="24"/>
              </w:rPr>
              <w:t>udowy</w:t>
            </w:r>
            <w:r w:rsidR="006469F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0"/>
            </w:r>
            <w:r w:rsidR="006469F5" w:rsidRPr="00B74EBB">
              <w:rPr>
                <w:rFonts w:ascii="Arial" w:hAnsi="Arial" w:cs="Arial"/>
                <w:bCs/>
                <w:sz w:val="24"/>
                <w:szCs w:val="24"/>
              </w:rPr>
              <w:t xml:space="preserve"> lub modernizacji </w:t>
            </w:r>
            <w:r w:rsidR="00967BE3" w:rsidRPr="00B74EBB">
              <w:rPr>
                <w:rFonts w:ascii="Arial" w:hAnsi="Arial" w:cs="Arial"/>
                <w:bCs/>
                <w:sz w:val="24"/>
                <w:szCs w:val="24"/>
              </w:rPr>
              <w:t xml:space="preserve">infrastruktury </w:t>
            </w:r>
            <w:bookmarkStart w:id="3" w:name="_Hlk206662957"/>
            <w:r w:rsidR="00967BE3" w:rsidRPr="00B74EBB">
              <w:rPr>
                <w:rFonts w:ascii="Arial" w:hAnsi="Arial" w:cs="Arial"/>
                <w:bCs/>
                <w:sz w:val="24"/>
                <w:szCs w:val="24"/>
              </w:rPr>
              <w:t>służącej</w:t>
            </w:r>
            <w:r w:rsidR="006B00A4" w:rsidRPr="00B74EBB">
              <w:rPr>
                <w:rFonts w:ascii="Arial" w:hAnsi="Arial" w:cs="Arial"/>
                <w:bCs/>
                <w:sz w:val="24"/>
                <w:szCs w:val="24"/>
              </w:rPr>
              <w:t xml:space="preserve"> bezpośrednio</w:t>
            </w:r>
            <w:r w:rsidR="00967BE3" w:rsidRPr="00B74EBB">
              <w:rPr>
                <w:rFonts w:ascii="Arial" w:hAnsi="Arial" w:cs="Arial"/>
                <w:bCs/>
                <w:sz w:val="24"/>
                <w:szCs w:val="24"/>
              </w:rPr>
              <w:t xml:space="preserve"> celom szkoleniowym podmiotów uprawnionych do wykonywania ratownictwa wodnego, a także poprawie koordynacji i podniesieniu efektywności systemu ratownictwa wodnego</w:t>
            </w:r>
            <w:bookmarkEnd w:id="3"/>
            <w:r w:rsidR="006B720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1"/>
            </w:r>
            <w:r w:rsidR="00F9460C" w:rsidRPr="00B7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A494F8" w14:textId="366ABA2A" w:rsidR="003C40D0" w:rsidRPr="002C2C7E" w:rsidRDefault="006469F5" w:rsidP="002C2C7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6469F5">
              <w:rPr>
                <w:rFonts w:ascii="Arial" w:hAnsi="Arial" w:cs="Arial"/>
                <w:bCs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50" w:type="dxa"/>
          </w:tcPr>
          <w:p w14:paraId="7AF3BD5E" w14:textId="3C736334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469F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10F8F746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6469F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C88AB30" w14:textId="31B19330" w:rsidR="003C40D0" w:rsidRPr="006469F5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0468755A" w:rsidR="003C40D0" w:rsidRPr="002C2C7E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469F5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6469F5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360BA8" w:rsidRPr="00360BA8" w14:paraId="4D995E07" w14:textId="77777777" w:rsidTr="00510F18">
        <w:trPr>
          <w:trHeight w:val="283"/>
        </w:trPr>
        <w:tc>
          <w:tcPr>
            <w:tcW w:w="1109" w:type="dxa"/>
            <w:vAlign w:val="center"/>
          </w:tcPr>
          <w:p w14:paraId="354FADD8" w14:textId="439B93D6" w:rsidR="008B1221" w:rsidRPr="009C24B6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 w:rsidRPr="009C24B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9C24B6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8" w:type="dxa"/>
          </w:tcPr>
          <w:p w14:paraId="0A140A2E" w14:textId="77777777" w:rsidR="00C95DCE" w:rsidRDefault="00C95DCE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33CBD8" w14:textId="1CAFE9B7" w:rsidR="008B1221" w:rsidRPr="00831365" w:rsidRDefault="004C224D" w:rsidP="002C2C7E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Kryterium jest weryfikowane w oparciu o wniosek</w:t>
            </w:r>
            <w:r w:rsidR="00F524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24B6">
              <w:rPr>
                <w:rFonts w:ascii="Arial" w:hAnsi="Arial" w:cs="Arial"/>
                <w:sz w:val="24"/>
                <w:szCs w:val="24"/>
              </w:rPr>
              <w:t>o</w:t>
            </w:r>
            <w:r w:rsidR="002F2BC3">
              <w:rPr>
                <w:rFonts w:ascii="Arial" w:hAnsi="Arial" w:cs="Arial"/>
                <w:sz w:val="24"/>
                <w:szCs w:val="24"/>
              </w:rPr>
              <w:t> </w:t>
            </w:r>
            <w:r w:rsidRPr="009C24B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50" w:type="dxa"/>
          </w:tcPr>
          <w:p w14:paraId="441FD417" w14:textId="77777777" w:rsidR="008B1221" w:rsidRPr="00831365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313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EA7ECC5" w14:textId="3F1ACFB5" w:rsidR="00143096" w:rsidRPr="00831365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8B1221" w:rsidRPr="00831365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3D4965E" w14:textId="491F7F20" w:rsidR="008B1221" w:rsidRPr="002C2C7E" w:rsidRDefault="008B1221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C73A4BB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0FB91022" w14:textId="42835BB9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8" w:type="dxa"/>
          </w:tcPr>
          <w:p w14:paraId="7D224E59" w14:textId="7E49C232" w:rsidR="003C40D0" w:rsidRPr="00864E2C" w:rsidRDefault="003C40D0" w:rsidP="002C2C7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commentRangeStart w:id="5"/>
            <w:ins w:id="6" w:author="Anna Kacprzak" w:date="2025-09-26T08:37:00Z">
              <w:r w:rsidR="00120624">
                <w:rPr>
                  <w:rFonts w:ascii="Arial" w:hAnsi="Arial" w:cs="Arial"/>
                  <w:sz w:val="24"/>
                  <w:szCs w:val="24"/>
                </w:rPr>
                <w:t xml:space="preserve">/pomoc de </w:t>
              </w:r>
              <w:proofErr w:type="spellStart"/>
              <w:r w:rsidR="00120624">
                <w:rPr>
                  <w:rFonts w:ascii="Arial" w:hAnsi="Arial" w:cs="Arial"/>
                  <w:sz w:val="24"/>
                  <w:szCs w:val="24"/>
                </w:rPr>
                <w:t>minimis</w:t>
              </w:r>
            </w:ins>
            <w:proofErr w:type="spellEnd"/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commentRangeEnd w:id="5"/>
            <w:r w:rsidR="00120624">
              <w:rPr>
                <w:rStyle w:val="Odwoaniedokomentarza"/>
                <w:lang w:val="x-none" w:eastAsia="x-none"/>
              </w:rPr>
              <w:commentReference w:id="5"/>
            </w:r>
          </w:p>
          <w:p w14:paraId="0322BB9D" w14:textId="15DFE71D" w:rsidR="009C24B6" w:rsidRPr="00B02089" w:rsidRDefault="009C24B6" w:rsidP="002C2C7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nieodłącznie związanej z podstawowym wykorzystaniem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B02089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41594" w14:textId="7F0447CF" w:rsidR="009C24B6" w:rsidRPr="00B02089" w:rsidRDefault="009C24B6" w:rsidP="002C2C7E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B02089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15F34CB" w14:textId="7949FCFF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864E2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0" w:type="dxa"/>
          </w:tcPr>
          <w:p w14:paraId="5198D601" w14:textId="476DCB28" w:rsidR="008F2BEE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044061C" w14:textId="11DE16C2" w:rsidR="008F2BEE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7330F7D2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267BB73A" w:rsidR="003C40D0" w:rsidRPr="00864E2C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6F7C1231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0B836624" w14:textId="4462A006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AF21C23" w14:textId="65FD8596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C436AF">
              <w:rPr>
                <w:rFonts w:ascii="Arial" w:hAnsi="Arial" w:cs="Arial"/>
                <w:sz w:val="24"/>
                <w:szCs w:val="24"/>
              </w:rPr>
              <w:t> 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168" w:type="dxa"/>
          </w:tcPr>
          <w:p w14:paraId="2360E9E8" w14:textId="3DF112DC" w:rsidR="00FF4B23" w:rsidRPr="00FF4B23" w:rsidRDefault="00FF4B2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38A025A1" w:rsidR="00FF4B23" w:rsidRPr="00FF4B23" w:rsidRDefault="00FF4B2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9E6822">
              <w:rPr>
                <w:rFonts w:ascii="Arial" w:hAnsi="Arial" w:cs="Arial"/>
                <w:sz w:val="24"/>
                <w:szCs w:val="24"/>
              </w:rPr>
              <w:t>u</w:t>
            </w:r>
            <w:r w:rsidRPr="00FF4B23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09221399" w14:textId="2A1429EA" w:rsidR="00143096" w:rsidRDefault="0067037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</w:t>
            </w:r>
            <w:bookmarkStart w:id="7" w:name="_Hlk133326294"/>
            <w:r w:rsidRPr="00C314D9">
              <w:rPr>
                <w:rFonts w:ascii="Arial" w:hAnsi="Arial" w:cs="Arial"/>
                <w:sz w:val="24"/>
                <w:szCs w:val="24"/>
              </w:rPr>
              <w:t>„Oceny zgodności z zasadą „nie czyń poważnych szkód” (DNSH) zakresów wsparcia zawartych w projekcie programu regionalnego Fundusze Europejskie dla Kujaw i Pomorza na lata 2021-2027”</w:t>
            </w:r>
            <w:bookmarkEnd w:id="7"/>
            <w:r w:rsidRPr="00C314D9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FF4B23" w:rsidRPr="00FD5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4DD6A5" w14:textId="6DBD102A" w:rsidR="003C40D0" w:rsidRPr="00FF4B23" w:rsidRDefault="00FF4B2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dofinasowanie projektu i załączniki.</w:t>
            </w:r>
          </w:p>
        </w:tc>
        <w:tc>
          <w:tcPr>
            <w:tcW w:w="3250" w:type="dxa"/>
          </w:tcPr>
          <w:p w14:paraId="3FCA0DD5" w14:textId="2E9E28F3" w:rsidR="008F2BEE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FC913A" w14:textId="5E468AEE" w:rsidR="008F2BEE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C28C7" w14:textId="72D07285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CAE9E6" w14:textId="41C63AC6" w:rsidR="003C40D0" w:rsidRPr="00FF4B23" w:rsidRDefault="003C40D0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30A236C3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44622744" w14:textId="7EEDBA37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489268F" w14:textId="196517E0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8" w:type="dxa"/>
          </w:tcPr>
          <w:p w14:paraId="5651A1DF" w14:textId="6CC98B7A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 przewidywanej trwałości wynoszącej co najmniej pięć lat przewidziana w ramach projektu jest odporna na zmiany klimatu.</w:t>
            </w:r>
          </w:p>
          <w:p w14:paraId="06022C17" w14:textId="059432F1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C990109" w14:textId="1C622056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50" w:type="dxa"/>
          </w:tcPr>
          <w:p w14:paraId="2B1F08C8" w14:textId="18E6F09D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CE2F6" w14:textId="64500C84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BB329" w14:textId="050851A2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4C97BE1" w14:textId="0AF8C774" w:rsidR="00E214D3" w:rsidRPr="00FF4B23" w:rsidRDefault="00E214D3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23B2E23B" w14:textId="77777777" w:rsidTr="00510F18">
        <w:trPr>
          <w:trHeight w:val="992"/>
        </w:trPr>
        <w:tc>
          <w:tcPr>
            <w:tcW w:w="1109" w:type="dxa"/>
            <w:vAlign w:val="center"/>
          </w:tcPr>
          <w:p w14:paraId="1A96F829" w14:textId="010DD069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CBAF518" w14:textId="2B3078F0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8" w:type="dxa"/>
          </w:tcPr>
          <w:p w14:paraId="4F06DE9A" w14:textId="77777777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58E3451C" w:rsidR="009925CF" w:rsidRPr="00FF4B23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społeczeństwa w ochronie środowiska oraz o ocenach oddziaływania na środowisko (Dz.U. z 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2B4">
              <w:rPr>
                <w:rFonts w:ascii="Arial" w:hAnsi="Arial" w:cs="Arial"/>
                <w:sz w:val="24"/>
                <w:szCs w:val="24"/>
              </w:rPr>
              <w:t>1112</w:t>
            </w:r>
            <w:r w:rsidR="00452EB3">
              <w:rPr>
                <w:rFonts w:ascii="Arial" w:hAnsi="Arial" w:cs="Arial"/>
                <w:sz w:val="24"/>
                <w:szCs w:val="24"/>
              </w:rPr>
              <w:t xml:space="preserve"> z </w:t>
            </w:r>
            <w:proofErr w:type="spellStart"/>
            <w:r w:rsidR="00452EB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52EB3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FF4B23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0FB2B509" w14:textId="5E47E69E" w:rsidR="009925CF" w:rsidRPr="00FF4B23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55467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5467">
              <w:rPr>
                <w:rFonts w:ascii="Arial" w:hAnsi="Arial" w:cs="Arial"/>
                <w:sz w:val="24"/>
                <w:szCs w:val="24"/>
              </w:rPr>
              <w:t>54</w:t>
            </w:r>
            <w:r w:rsidR="002D773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D773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773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5D7D563" w14:textId="62866526" w:rsidR="009925CF" w:rsidRPr="00FF4B23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452EB3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52EB3">
              <w:rPr>
                <w:rFonts w:ascii="Arial" w:hAnsi="Arial" w:cs="Arial"/>
                <w:sz w:val="24"/>
                <w:szCs w:val="24"/>
              </w:rPr>
              <w:t>1478</w:t>
            </w:r>
            <w:r w:rsidR="00744FC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44FC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44FC1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2DD912DB" w:rsidR="009925CF" w:rsidRPr="00374298" w:rsidRDefault="009925CF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 w:rsidR="004554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0602B4">
              <w:rPr>
                <w:rFonts w:ascii="Arial" w:hAnsi="Arial" w:cs="Arial"/>
                <w:sz w:val="24"/>
                <w:szCs w:val="24"/>
              </w:rPr>
              <w:t>087</w:t>
            </w:r>
            <w:r w:rsidR="00A7518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7518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75184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74F66D03" w14:textId="59350BA4" w:rsidR="009925CF" w:rsidRPr="002518EC" w:rsidRDefault="002D773D" w:rsidP="002C2C7E">
            <w:pPr>
              <w:numPr>
                <w:ilvl w:val="0"/>
                <w:numId w:val="10"/>
              </w:numPr>
              <w:tabs>
                <w:tab w:val="clear" w:pos="720"/>
                <w:tab w:val="num" w:pos="412"/>
              </w:tabs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452EB3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00CE5B5D" w14:textId="483D0D3E" w:rsidR="009925CF" w:rsidRPr="00FF4B23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1B59560A" w14:textId="20227FE5" w:rsidR="009925CF" w:rsidRPr="002C2C7E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50" w:type="dxa"/>
          </w:tcPr>
          <w:p w14:paraId="3A09BEE9" w14:textId="75F1C38B" w:rsidR="009925CF" w:rsidRPr="00374298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5E55A7" w14:textId="1B1D5D59" w:rsidR="009925CF" w:rsidRPr="00374298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C08B72B" w14:textId="7D9C54CB" w:rsidR="009925CF" w:rsidRPr="00374298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67993" w14:textId="716DE621" w:rsidR="009925CF" w:rsidRPr="002C2C7E" w:rsidRDefault="009925CF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6A2DCAF8" w14:textId="77777777" w:rsidTr="00510F18">
        <w:trPr>
          <w:trHeight w:val="1559"/>
        </w:trPr>
        <w:tc>
          <w:tcPr>
            <w:tcW w:w="1109" w:type="dxa"/>
            <w:vAlign w:val="center"/>
          </w:tcPr>
          <w:p w14:paraId="56CD62B4" w14:textId="4CFA23C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8" w:type="dxa"/>
          </w:tcPr>
          <w:p w14:paraId="4A051063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5CA63B2D" w:rsidR="00833B5A" w:rsidRPr="008A4C70" w:rsidRDefault="00833B5A" w:rsidP="002C2C7E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2C2C7E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2C2C7E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E21E2B7" w14:textId="025B5A2D" w:rsidR="00511F0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7A81F9E" w14:textId="66912A10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43FB1258" w14:textId="5C9676D5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367D42" w14:textId="6A0798A7" w:rsidR="002A7FC7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40782DA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582FC7" w14:textId="4870289D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53B4CF41" w14:textId="77777777" w:rsidTr="00510F18">
        <w:trPr>
          <w:trHeight w:val="416"/>
        </w:trPr>
        <w:tc>
          <w:tcPr>
            <w:tcW w:w="1109" w:type="dxa"/>
            <w:vAlign w:val="center"/>
          </w:tcPr>
          <w:p w14:paraId="79D078A9" w14:textId="514DC256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3ECA7131" w14:textId="5D7BA06D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8" w:type="dxa"/>
          </w:tcPr>
          <w:p w14:paraId="776543F5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2AAB9D8" w14:textId="255F0060" w:rsidR="00833B5A" w:rsidRPr="002518EC" w:rsidRDefault="00833B5A" w:rsidP="002C2C7E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58E19F5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64B49872" w14:textId="729F978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0443C84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6AC66A1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62A9DD0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A3BD74A" w14:textId="77777777" w:rsidTr="00510F18">
        <w:trPr>
          <w:trHeight w:val="416"/>
        </w:trPr>
        <w:tc>
          <w:tcPr>
            <w:tcW w:w="1109" w:type="dxa"/>
            <w:vAlign w:val="center"/>
          </w:tcPr>
          <w:p w14:paraId="5A7FDC6F" w14:textId="2F2544DF" w:rsidR="00833B5A" w:rsidRPr="00360BA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817F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F316BB5" w14:textId="299190B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8" w:type="dxa"/>
          </w:tcPr>
          <w:p w14:paraId="55FE009B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50698C47" w:rsidR="00833B5A" w:rsidRPr="008A4C70" w:rsidRDefault="00833B5A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A16ECBD" w14:textId="77777777" w:rsidR="00833B5A" w:rsidRPr="008A4C70" w:rsidRDefault="00833B5A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7E3FC48C" w14:textId="7A9F0D8F" w:rsidR="00833B5A" w:rsidRPr="002518EC" w:rsidRDefault="000B5FC3" w:rsidP="002C2C7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48349640" w14:textId="76BB83F5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5C7B99" w14:textId="42C2A00D" w:rsidR="00350655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7508AFE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4AB62F27" w14:textId="7C376ACA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0887F54D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74BF0FD7" w14:textId="5E2CBF8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8" w:type="dxa"/>
          </w:tcPr>
          <w:p w14:paraId="18A41631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FEB61A4" w:rsidR="00833B5A" w:rsidRPr="00E513DC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9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9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 xml:space="preserve">raz zapisami dotyczącymi kwalifikowalności wydatków </w:t>
            </w:r>
            <w:r w:rsidRPr="00E513DC">
              <w:rPr>
                <w:rFonts w:ascii="Arial" w:hAnsi="Arial" w:cs="Arial"/>
                <w:sz w:val="24"/>
                <w:szCs w:val="24"/>
              </w:rPr>
              <w:lastRenderedPageBreak/>
              <w:t>określonymi w regulaminie wyboru projektów,</w:t>
            </w:r>
          </w:p>
          <w:p w14:paraId="40D85B55" w14:textId="6951401B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7349D2D" w14:textId="77777777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bookmarkStart w:id="10" w:name="_Hlk156307950"/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bookmarkEnd w:id="10"/>
          <w:p w14:paraId="487EA442" w14:textId="77777777" w:rsidR="00833B5A" w:rsidRPr="008A4C70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A588115" w14:textId="7009F8F7" w:rsidR="00833B5A" w:rsidRPr="002518EC" w:rsidRDefault="00833B5A" w:rsidP="002C2C7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412" w:hanging="412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45957BCD" w:rsidR="00E513DC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4FF7259B" w14:textId="0B6B7466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0AA9E6C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3F7153" w14:textId="6D152A24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174D38C7" w14:textId="5FFE9B3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8B1D246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62DA4EA2" w14:textId="75BB99C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580D48C" w14:textId="7294DEB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68" w:type="dxa"/>
          </w:tcPr>
          <w:p w14:paraId="0B3A273D" w14:textId="050F11EE" w:rsidR="00231B7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0FFF705" w14:textId="711D08E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50" w:type="dxa"/>
          </w:tcPr>
          <w:p w14:paraId="3E61115B" w14:textId="6CA1DBC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E3A494" w14:textId="7777777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2E7490B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48E0BC0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74298" w:rsidRPr="00374298" w14:paraId="302FAC0D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68DC9893" w14:textId="3907EA1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1D634BD" w14:textId="56EF2554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168" w:type="dxa"/>
          </w:tcPr>
          <w:p w14:paraId="41B221BC" w14:textId="327B1005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</w:t>
            </w:r>
            <w:r w:rsidR="00F55F5E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Kartą Praw Podstawowych Unii Europejskiej z dnia </w:t>
            </w:r>
            <w:r w:rsidR="00D2455F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D2455F">
              <w:rPr>
                <w:rFonts w:ascii="Arial" w:hAnsi="Arial" w:cs="Arial"/>
                <w:sz w:val="24"/>
                <w:szCs w:val="24"/>
              </w:rPr>
              <w:t>202/389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2455F">
              <w:rPr>
                <w:rFonts w:ascii="Arial" w:hAnsi="Arial" w:cs="Arial"/>
                <w:sz w:val="24"/>
                <w:szCs w:val="24"/>
              </w:rPr>
              <w:t>07</w:t>
            </w:r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  <w:r w:rsidR="00D2455F">
              <w:rPr>
                <w:rFonts w:ascii="Arial" w:hAnsi="Arial" w:cs="Arial"/>
                <w:sz w:val="24"/>
                <w:szCs w:val="24"/>
              </w:rPr>
              <w:t>06</w:t>
            </w:r>
            <w:r w:rsidRPr="00374298">
              <w:rPr>
                <w:rFonts w:ascii="Arial" w:hAnsi="Arial" w:cs="Arial"/>
                <w:sz w:val="24"/>
                <w:szCs w:val="24"/>
              </w:rPr>
              <w:t>.201</w:t>
            </w:r>
            <w:r w:rsidR="00D2455F">
              <w:rPr>
                <w:rFonts w:ascii="Arial" w:hAnsi="Arial" w:cs="Arial"/>
                <w:sz w:val="24"/>
                <w:szCs w:val="24"/>
              </w:rPr>
              <w:t>6</w:t>
            </w:r>
            <w:r w:rsidRPr="0037429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3980419" w14:textId="6062D7E7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39E206A1" w14:textId="16D8091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2455F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50" w:type="dxa"/>
          </w:tcPr>
          <w:p w14:paraId="33298B2E" w14:textId="69074920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789BFC4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</w:p>
          <w:p w14:paraId="6132FE51" w14:textId="7099786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C9DD5" w14:textId="4AAD2C4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47D46FA7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2FE846FD" w14:textId="7FAC838A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F830B2" w14:textId="46ACB9B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D1719A">
              <w:rPr>
                <w:rFonts w:ascii="Arial" w:hAnsi="Arial" w:cs="Arial"/>
                <w:sz w:val="24"/>
                <w:szCs w:val="24"/>
              </w:rPr>
              <w:t>p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1719A">
              <w:rPr>
                <w:rFonts w:ascii="Arial" w:hAnsi="Arial" w:cs="Arial"/>
                <w:sz w:val="24"/>
                <w:szCs w:val="24"/>
              </w:rPr>
              <w:t>o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1719A">
              <w:rPr>
                <w:rFonts w:ascii="Arial" w:hAnsi="Arial" w:cs="Arial"/>
                <w:sz w:val="24"/>
                <w:szCs w:val="24"/>
              </w:rPr>
              <w:t>n</w:t>
            </w:r>
            <w:r w:rsidRPr="0037429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68" w:type="dxa"/>
          </w:tcPr>
          <w:p w14:paraId="5871263B" w14:textId="4D2BD5E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 kryterium sprawdzamy, czy projekt jest zgodny z Konwencją o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="00D2455F">
              <w:rPr>
                <w:rFonts w:ascii="Arial" w:hAnsi="Arial" w:cs="Arial"/>
                <w:sz w:val="24"/>
                <w:szCs w:val="24"/>
              </w:rPr>
              <w:t>p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1719A">
              <w:rPr>
                <w:rFonts w:ascii="Arial" w:hAnsi="Arial" w:cs="Arial"/>
                <w:sz w:val="24"/>
                <w:szCs w:val="24"/>
              </w:rPr>
              <w:t>o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1719A">
              <w:rPr>
                <w:rFonts w:ascii="Arial" w:hAnsi="Arial" w:cs="Arial"/>
                <w:sz w:val="24"/>
                <w:szCs w:val="24"/>
              </w:rPr>
              <w:t>n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15072B6" w14:textId="2C3D7B2B" w:rsidR="00C3512C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D1719A">
              <w:rPr>
                <w:rFonts w:ascii="Arial" w:hAnsi="Arial" w:cs="Arial"/>
                <w:sz w:val="24"/>
                <w:szCs w:val="24"/>
              </w:rPr>
              <w:t>p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1719A">
              <w:rPr>
                <w:rFonts w:ascii="Arial" w:hAnsi="Arial" w:cs="Arial"/>
                <w:sz w:val="24"/>
                <w:szCs w:val="24"/>
              </w:rPr>
              <w:t>o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1719A">
              <w:rPr>
                <w:rFonts w:ascii="Arial" w:hAnsi="Arial" w:cs="Arial"/>
                <w:sz w:val="24"/>
                <w:szCs w:val="24"/>
              </w:rPr>
              <w:lastRenderedPageBreak/>
              <w:t>n</w:t>
            </w:r>
            <w:r w:rsidRPr="0037429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E2D6548" w14:textId="57A21D7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3882D972" w14:textId="7B55EACA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AF5FCB" w14:textId="32B08B68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50FACBF5" w14:textId="7087D13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25713040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C0F71" w:rsidRPr="00360BA8" w14:paraId="3D088418" w14:textId="77777777" w:rsidTr="00510F18">
        <w:trPr>
          <w:trHeight w:val="425"/>
        </w:trPr>
        <w:tc>
          <w:tcPr>
            <w:tcW w:w="1109" w:type="dxa"/>
            <w:vAlign w:val="center"/>
          </w:tcPr>
          <w:p w14:paraId="3BCC46C4" w14:textId="183F49C2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6C392AA" w14:textId="28C2707B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168" w:type="dxa"/>
          </w:tcPr>
          <w:p w14:paraId="652A5140" w14:textId="631B05F6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5F9A185C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1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11"/>
          </w:p>
        </w:tc>
        <w:tc>
          <w:tcPr>
            <w:tcW w:w="3250" w:type="dxa"/>
          </w:tcPr>
          <w:p w14:paraId="33521E4F" w14:textId="3E47CEB9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26F155" w14:textId="316DC0BD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0254CD03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0A49A3B1" w:rsidR="00833B5A" w:rsidRPr="00374298" w:rsidRDefault="00833B5A" w:rsidP="002C2C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8EE518" w14:textId="03454330" w:rsidR="007257F1" w:rsidRPr="00F67FBC" w:rsidRDefault="007257F1" w:rsidP="00B80645">
      <w:pPr>
        <w:pStyle w:val="Nagwek1"/>
        <w:numPr>
          <w:ilvl w:val="0"/>
          <w:numId w:val="32"/>
        </w:numPr>
        <w:spacing w:before="360"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2F2BC3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12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12"/>
          </w:p>
        </w:tc>
        <w:tc>
          <w:tcPr>
            <w:tcW w:w="7199" w:type="dxa"/>
          </w:tcPr>
          <w:p w14:paraId="6C073B6D" w14:textId="44E56570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093CAD97" w14:textId="05DF9F6B" w:rsidR="00E417AF" w:rsidRPr="001D18BD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13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13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4D3D0" w14:textId="57C0B9B3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75529A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3EC247" w14:textId="77777777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2396CBEB" w:rsidR="00374298" w:rsidRPr="00374298" w:rsidRDefault="00374298" w:rsidP="00B80645">
            <w:pPr>
              <w:numPr>
                <w:ilvl w:val="0"/>
                <w:numId w:val="2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standardach).</w:t>
            </w:r>
          </w:p>
          <w:p w14:paraId="2B5AB4E2" w14:textId="56D72A7D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>
              <w:rPr>
                <w:rFonts w:ascii="Arial" w:hAnsi="Arial" w:cs="Arial"/>
                <w:sz w:val="24"/>
                <w:szCs w:val="24"/>
              </w:rPr>
              <w:t> </w:t>
            </w:r>
            <w:r w:rsidRPr="0037429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3594ECAF" w14:textId="66DAA4EF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59E00E7E" w14:textId="38BFD889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A251B8" w14:textId="17A0F8DF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1DA03AA" w14:textId="4C46FF79" w:rsidR="00374298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2ECC74BC" w:rsidR="00D95A02" w:rsidRPr="00374298" w:rsidRDefault="0037429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38B53869" w14:textId="77777777" w:rsidR="006E7021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2D87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</w:t>
            </w:r>
            <w:r w:rsidR="00C90D78" w:rsidRPr="00B72D87">
              <w:rPr>
                <w:rFonts w:ascii="Arial" w:hAnsi="Arial" w:cs="Arial"/>
                <w:sz w:val="24"/>
                <w:szCs w:val="24"/>
              </w:rPr>
              <w:t>czy przyczynia się do</w:t>
            </w:r>
            <w:r w:rsidR="006E702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3E2FFD4" w14:textId="77777777" w:rsidR="006E7021" w:rsidRPr="004231BA" w:rsidRDefault="00C90D78" w:rsidP="00B80645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4231BA">
              <w:rPr>
                <w:rFonts w:ascii="Arial" w:hAnsi="Arial" w:cs="Arial"/>
                <w:sz w:val="24"/>
                <w:szCs w:val="24"/>
              </w:rPr>
              <w:lastRenderedPageBreak/>
              <w:t>zapewnienia skutecznego prowadzenia akcji ratowniczych, usuwania skutków zagrożeń naturalnych, przeciwdziałania poważnym awariom</w:t>
            </w:r>
            <w:r w:rsidR="00B72D87" w:rsidRPr="004231BA">
              <w:rPr>
                <w:rFonts w:ascii="Arial" w:hAnsi="Arial" w:cs="Arial"/>
                <w:sz w:val="24"/>
                <w:szCs w:val="24"/>
              </w:rPr>
              <w:t xml:space="preserve"> przez podmioty uprawnione do wykonywania ratownictwa wodnego</w:t>
            </w:r>
            <w:r w:rsidR="006E7021" w:rsidRPr="004231BA">
              <w:rPr>
                <w:rFonts w:ascii="Arial" w:hAnsi="Arial" w:cs="Arial"/>
                <w:sz w:val="24"/>
                <w:szCs w:val="24"/>
              </w:rPr>
              <w:t xml:space="preserve"> i/lub</w:t>
            </w:r>
          </w:p>
          <w:p w14:paraId="7C1B2DA7" w14:textId="65D90461" w:rsidR="006E7021" w:rsidRDefault="006E7021" w:rsidP="00B80645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457" w:hanging="425"/>
              <w:rPr>
                <w:rFonts w:ascii="Arial" w:hAnsi="Arial" w:cs="Arial"/>
                <w:sz w:val="24"/>
                <w:szCs w:val="24"/>
              </w:rPr>
            </w:pPr>
            <w:r w:rsidRPr="006E7021">
              <w:rPr>
                <w:rFonts w:ascii="Arial" w:hAnsi="Arial" w:cs="Arial"/>
                <w:sz w:val="24"/>
                <w:szCs w:val="24"/>
              </w:rPr>
              <w:t>poprawy koordynacji i efektywności systemu ratownictwa wodnego, w tym do zapobiegania ryzyka związanego z</w:t>
            </w:r>
            <w:r w:rsidR="004231BA">
              <w:rPr>
                <w:rFonts w:ascii="Arial" w:hAnsi="Arial" w:cs="Arial"/>
                <w:sz w:val="24"/>
                <w:szCs w:val="24"/>
              </w:rPr>
              <w:t> </w:t>
            </w:r>
            <w:r w:rsidRPr="006E7021">
              <w:rPr>
                <w:rFonts w:ascii="Arial" w:hAnsi="Arial" w:cs="Arial"/>
                <w:sz w:val="24"/>
                <w:szCs w:val="24"/>
              </w:rPr>
              <w:t>klęskami żywiołowymi i katastrofami.</w:t>
            </w:r>
          </w:p>
          <w:p w14:paraId="3AC813C9" w14:textId="7375751F" w:rsidR="005C488D" w:rsidRPr="006E7021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E7021">
              <w:rPr>
                <w:rFonts w:ascii="Arial" w:hAnsi="Arial" w:cs="Arial"/>
                <w:sz w:val="24"/>
                <w:szCs w:val="24"/>
              </w:rPr>
              <w:t>W</w:t>
            </w:r>
            <w:r w:rsidR="00B72D87" w:rsidRPr="006E7021">
              <w:rPr>
                <w:rFonts w:ascii="Arial" w:hAnsi="Arial" w:cs="Arial"/>
                <w:sz w:val="24"/>
                <w:szCs w:val="24"/>
              </w:rPr>
              <w:t> </w:t>
            </w:r>
            <w:r w:rsidRPr="006E7021">
              <w:rPr>
                <w:rFonts w:ascii="Arial" w:hAnsi="Arial" w:cs="Arial"/>
                <w:sz w:val="24"/>
                <w:szCs w:val="24"/>
              </w:rPr>
              <w:t>tym kontekście należy zbadać czy zaplanowane zadania służą realizacji celów projektu i w konsekwencji prowadzą do osiągnięcia celów działania.</w:t>
            </w:r>
          </w:p>
          <w:p w14:paraId="11C93CC2" w14:textId="0637B190" w:rsidR="005C488D" w:rsidRPr="00374298" w:rsidRDefault="005C488D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E1B6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 w:rsidRPr="004E1B66">
              <w:rPr>
                <w:rFonts w:ascii="Arial" w:hAnsi="Arial" w:cs="Arial"/>
                <w:sz w:val="24"/>
                <w:szCs w:val="24"/>
              </w:rPr>
              <w:t> </w:t>
            </w:r>
            <w:r w:rsidRPr="004E1B6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173E6818" w14:textId="60C4E4D2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080D64C2" w14:textId="7FE5EACC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DF2BB7" w14:textId="1FCF1157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2CA20F" w14:textId="5AC3ACF5" w:rsidR="00D95A02" w:rsidRPr="00374298" w:rsidRDefault="00D95A02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11FC8" w:rsidRPr="00360BA8" w14:paraId="21230AE0" w14:textId="77777777" w:rsidTr="002844F4">
        <w:tc>
          <w:tcPr>
            <w:tcW w:w="1110" w:type="dxa"/>
            <w:vAlign w:val="center"/>
          </w:tcPr>
          <w:p w14:paraId="38584C25" w14:textId="7196380D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C.3 </w:t>
            </w:r>
          </w:p>
        </w:tc>
        <w:tc>
          <w:tcPr>
            <w:tcW w:w="2856" w:type="dxa"/>
            <w:vAlign w:val="center"/>
          </w:tcPr>
          <w:p w14:paraId="2E6DF2D2" w14:textId="332C07FC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C11FC8">
              <w:rPr>
                <w:rFonts w:ascii="Arial" w:hAnsi="Arial" w:cs="Arial"/>
                <w:sz w:val="24"/>
                <w:szCs w:val="24"/>
              </w:rPr>
              <w:t>aksymalna wartość dofinansowania projektu</w:t>
            </w:r>
          </w:p>
        </w:tc>
        <w:tc>
          <w:tcPr>
            <w:tcW w:w="7199" w:type="dxa"/>
          </w:tcPr>
          <w:p w14:paraId="31A31344" w14:textId="1E2D18AF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C11FC8">
              <w:rPr>
                <w:rFonts w:ascii="Arial" w:hAnsi="Arial" w:cs="Arial"/>
                <w:sz w:val="24"/>
                <w:szCs w:val="24"/>
              </w:rPr>
              <w:t>my, czy maksymalna wartość dofinansowania projektu nie przekracza kwoty przeznaczonej na dofinansowanie projektów w naborze.</w:t>
            </w:r>
          </w:p>
          <w:p w14:paraId="5826D61E" w14:textId="2BAA308A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Kwota przeznaczona na dofinansowanie projektów dla naboru jest wstępnie określona w kolumnie „Kwota dofinansowania UE+BP” Harmonogramu naborów wniosków o dofinansowanie projektów w programie Fundusze Europejskie dla Kujaw i</w:t>
            </w:r>
            <w:r w:rsidR="00760F4A">
              <w:rPr>
                <w:rFonts w:ascii="Arial" w:hAnsi="Arial" w:cs="Arial"/>
                <w:sz w:val="24"/>
                <w:szCs w:val="24"/>
              </w:rPr>
              <w:t> </w:t>
            </w:r>
            <w:r w:rsidRPr="00C11FC8">
              <w:rPr>
                <w:rFonts w:ascii="Arial" w:hAnsi="Arial" w:cs="Arial"/>
                <w:sz w:val="24"/>
                <w:szCs w:val="24"/>
              </w:rPr>
              <w:t>Pomorza 2021-2027 aktualnego na dzień ogłoszenia naboru.</w:t>
            </w:r>
          </w:p>
          <w:p w14:paraId="64F12280" w14:textId="77777777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 xml:space="preserve">Na potrzeby kryterium wiążąca jest kwota przeznaczona na dofinansowanie projektów wskazana w §5 Informacja finansowa </w:t>
            </w:r>
            <w:r w:rsidRPr="00C11FC8">
              <w:rPr>
                <w:rFonts w:ascii="Arial" w:hAnsi="Arial" w:cs="Arial"/>
                <w:sz w:val="24"/>
                <w:szCs w:val="24"/>
              </w:rPr>
              <w:lastRenderedPageBreak/>
              <w:t>Regulaminu wyboru projektów dla naboru.</w:t>
            </w:r>
          </w:p>
          <w:p w14:paraId="11C56E08" w14:textId="77777777" w:rsidR="00C11FC8" w:rsidRPr="00C11FC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zwiększenie zakładanej wartości dofinansowania projektu ponad kwotę przeznaczoną na dofinansowanie projektów wskazaną w §5 Informacja finansowa Regulaminu wyboru projektów dla naboru.</w:t>
            </w:r>
          </w:p>
          <w:p w14:paraId="4B0931CA" w14:textId="1C6B3495" w:rsidR="00C11FC8" w:rsidRPr="00B72D87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r w:rsidRPr="00C11FC8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261" w:type="dxa"/>
          </w:tcPr>
          <w:p w14:paraId="7DF80070" w14:textId="015C7080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11FC8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  <w:r w:rsidRPr="00C11FC8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  <w:r w:rsidR="00EC60DF">
              <w:rPr>
                <w:rFonts w:ascii="Arial" w:hAnsi="Arial" w:cs="Arial"/>
                <w:sz w:val="24"/>
                <w:szCs w:val="24"/>
              </w:rPr>
              <w:br/>
            </w: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35D734" w14:textId="77777777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8DABF2" w14:textId="3B3B2D2F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3AC7E182" w14:textId="476C924C" w:rsidR="00C11FC8" w:rsidRPr="00374298" w:rsidRDefault="00C11FC8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A2DC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="007710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10AD" w:rsidRPr="00374298">
              <w:rPr>
                <w:rFonts w:ascii="Arial" w:hAnsi="Arial" w:cs="Arial"/>
                <w:sz w:val="24"/>
                <w:szCs w:val="24"/>
              </w:rPr>
              <w:t>lub poprawienie wniosku</w:t>
            </w:r>
            <w:r w:rsidR="007A2D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5533A" w:rsidRPr="00360BA8" w14:paraId="480DFF47" w14:textId="77777777" w:rsidTr="002844F4">
        <w:tc>
          <w:tcPr>
            <w:tcW w:w="1110" w:type="dxa"/>
            <w:vAlign w:val="center"/>
          </w:tcPr>
          <w:p w14:paraId="03A1CC57" w14:textId="65F8A092" w:rsidR="0085533A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261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128DE66" w14:textId="11B488F1" w:rsidR="0085533A" w:rsidRPr="0085533A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>Budowa nowej infrastruktury</w:t>
            </w:r>
            <w:r w:rsidR="00D64D8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99" w:type="dxa"/>
          </w:tcPr>
          <w:p w14:paraId="769572DE" w14:textId="6C23EEB8" w:rsidR="0085533A" w:rsidRPr="0062113F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13F">
              <w:rPr>
                <w:rFonts w:ascii="Arial" w:hAnsi="Arial" w:cs="Arial"/>
                <w:sz w:val="24"/>
                <w:szCs w:val="24"/>
              </w:rPr>
              <w:t xml:space="preserve">W kryterium sprawdzamy, czy budowa nowej infrastruktury </w:t>
            </w:r>
            <w:r w:rsidR="00D64D84" w:rsidRPr="0062113F">
              <w:rPr>
                <w:rFonts w:ascii="Arial" w:hAnsi="Arial" w:cs="Arial"/>
                <w:sz w:val="24"/>
                <w:szCs w:val="24"/>
              </w:rPr>
              <w:t xml:space="preserve">podmiotów uprawnionych do wykonywania ratownictwa wodnego, w tym </w:t>
            </w:r>
            <w:r w:rsidR="0062113F" w:rsidRPr="0062113F">
              <w:rPr>
                <w:rFonts w:ascii="Arial" w:hAnsi="Arial" w:cs="Arial"/>
                <w:bCs/>
                <w:sz w:val="24"/>
                <w:szCs w:val="24"/>
              </w:rPr>
              <w:t xml:space="preserve">infrastruktury lokalowej lub </w:t>
            </w:r>
            <w:r w:rsidR="00504BD5">
              <w:rPr>
                <w:rFonts w:ascii="Arial" w:hAnsi="Arial" w:cs="Arial"/>
                <w:bCs/>
                <w:sz w:val="24"/>
                <w:szCs w:val="24"/>
              </w:rPr>
              <w:t xml:space="preserve">infrastruktury </w:t>
            </w:r>
            <w:r w:rsidR="0062113F" w:rsidRPr="0062113F">
              <w:rPr>
                <w:rFonts w:ascii="Arial" w:hAnsi="Arial" w:cs="Arial"/>
                <w:bCs/>
                <w:sz w:val="24"/>
                <w:szCs w:val="24"/>
              </w:rPr>
              <w:t xml:space="preserve">służącej celom szkoleniowym, a także poprawie koordynacji i podniesieniu efektywności systemu ratownictwa wodnego </w:t>
            </w:r>
            <w:r w:rsidRPr="0062113F">
              <w:rPr>
                <w:rFonts w:ascii="Arial" w:hAnsi="Arial" w:cs="Arial"/>
                <w:sz w:val="24"/>
                <w:szCs w:val="24"/>
              </w:rPr>
              <w:t xml:space="preserve">jest niezbędna, tj. nie ma możliwości dostosowania istniejącej infrastruktury </w:t>
            </w:r>
            <w:r w:rsidR="00D64D84" w:rsidRPr="0062113F">
              <w:rPr>
                <w:rFonts w:ascii="Arial" w:hAnsi="Arial" w:cs="Arial"/>
                <w:sz w:val="24"/>
                <w:szCs w:val="24"/>
              </w:rPr>
              <w:t>do pełnienia swojej funkcji</w:t>
            </w:r>
            <w:r w:rsidR="00926110" w:rsidRPr="0062113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DFC699" w14:textId="6841275C" w:rsidR="0085533A" w:rsidRPr="00D64D84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64D84">
              <w:rPr>
                <w:rFonts w:ascii="Arial" w:hAnsi="Arial" w:cs="Arial"/>
                <w:sz w:val="24"/>
                <w:szCs w:val="24"/>
              </w:rPr>
              <w:t>Kryterium dotyczy wyłącznie projektów polegających na budowie infrastruktury.</w:t>
            </w:r>
          </w:p>
          <w:p w14:paraId="37BD8801" w14:textId="76F5F422" w:rsidR="00185E5C" w:rsidRPr="00185E5C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113F">
              <w:rPr>
                <w:rFonts w:ascii="Arial" w:hAnsi="Arial" w:cs="Arial"/>
                <w:sz w:val="24"/>
                <w:szCs w:val="24"/>
              </w:rPr>
              <w:t xml:space="preserve">Budowa nowej infrastruktury </w:t>
            </w:r>
            <w:r w:rsidR="0062113F" w:rsidRPr="0062113F">
              <w:rPr>
                <w:rFonts w:ascii="Arial" w:hAnsi="Arial" w:cs="Arial"/>
                <w:sz w:val="24"/>
                <w:szCs w:val="24"/>
              </w:rPr>
              <w:t xml:space="preserve">podmiotów ratownictwa wodnego </w:t>
            </w:r>
            <w:r w:rsidRPr="0062113F">
              <w:rPr>
                <w:rFonts w:ascii="Arial" w:hAnsi="Arial" w:cs="Arial"/>
                <w:sz w:val="24"/>
                <w:szCs w:val="24"/>
              </w:rPr>
              <w:t xml:space="preserve">będzie możliwa wyłącznie w przypadku braku możliwości dostosowania istniejącej infrastruktury </w:t>
            </w:r>
            <w:r w:rsidR="00185E5C">
              <w:rPr>
                <w:rFonts w:ascii="Arial" w:hAnsi="Arial" w:cs="Arial"/>
                <w:sz w:val="24"/>
                <w:szCs w:val="24"/>
              </w:rPr>
              <w:t xml:space="preserve">do pełnienia swojej </w:t>
            </w:r>
            <w:r w:rsidR="0044168B">
              <w:rPr>
                <w:rFonts w:ascii="Arial" w:hAnsi="Arial" w:cs="Arial"/>
                <w:sz w:val="24"/>
                <w:szCs w:val="24"/>
              </w:rPr>
              <w:t xml:space="preserve">dotychczasowej </w:t>
            </w:r>
            <w:r w:rsidR="00185E5C">
              <w:rPr>
                <w:rFonts w:ascii="Arial" w:hAnsi="Arial" w:cs="Arial"/>
                <w:sz w:val="24"/>
                <w:szCs w:val="24"/>
              </w:rPr>
              <w:t>funkcji.</w:t>
            </w:r>
          </w:p>
          <w:p w14:paraId="7EED34C9" w14:textId="54A3C6BE" w:rsidR="0085533A" w:rsidRPr="00185E5C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85E5C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będzie musiał uzasadnić potrzebę budowy nowej infrastruktury </w:t>
            </w:r>
            <w:r w:rsidR="00185E5C" w:rsidRPr="00185E5C">
              <w:rPr>
                <w:rFonts w:ascii="Arial" w:hAnsi="Arial" w:cs="Arial"/>
                <w:sz w:val="24"/>
                <w:szCs w:val="24"/>
              </w:rPr>
              <w:t>w ww. zakresie.</w:t>
            </w:r>
          </w:p>
          <w:p w14:paraId="47E8E31E" w14:textId="2A0C53BF" w:rsidR="00D64D84" w:rsidRPr="00B80645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64D8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1719A" w:rsidRPr="00D64D84">
              <w:rPr>
                <w:rFonts w:ascii="Arial" w:hAnsi="Arial" w:cs="Arial"/>
                <w:sz w:val="24"/>
                <w:szCs w:val="24"/>
              </w:rPr>
              <w:t> </w:t>
            </w:r>
            <w:r w:rsidRPr="00D64D84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490DFE5F" w14:textId="525492E0" w:rsidR="0085533A" w:rsidRPr="00374298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TAK/NIE/NIE DOTYCZY (NIE oznacza odrzucenie wniosku)</w:t>
            </w:r>
          </w:p>
          <w:p w14:paraId="2A1616B7" w14:textId="4241A8CE" w:rsidR="00C8071C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21BE90" w14:textId="268FD29C" w:rsidR="0085533A" w:rsidRPr="00374298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C5DDDAC" w14:textId="768F6A82" w:rsidR="0085533A" w:rsidRPr="00374298" w:rsidRDefault="0085533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</w:tbl>
    <w:p w14:paraId="6C14BA8E" w14:textId="546B9438" w:rsidR="000C6DE0" w:rsidRPr="00F67FBC" w:rsidRDefault="000C6DE0" w:rsidP="00B80645">
      <w:pPr>
        <w:pStyle w:val="Nagwek1"/>
        <w:numPr>
          <w:ilvl w:val="0"/>
          <w:numId w:val="32"/>
        </w:numPr>
        <w:spacing w:before="600" w:after="240"/>
        <w:rPr>
          <w:rFonts w:ascii="Arial" w:hAnsi="Arial" w:cs="Arial"/>
          <w:sz w:val="24"/>
          <w:szCs w:val="24"/>
        </w:rPr>
      </w:pPr>
      <w:r w:rsidRPr="00F67FBC">
        <w:rPr>
          <w:rFonts w:ascii="Arial" w:hAnsi="Arial" w:cs="Arial"/>
          <w:sz w:val="24"/>
          <w:szCs w:val="24"/>
        </w:rPr>
        <w:lastRenderedPageBreak/>
        <w:t>KRYTERIA MERYTORYCZNE PUNKTOWE, W TYM ROZTRZYGAJĄCE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B74EBB" w:rsidRPr="00A158C7" w14:paraId="50CF67EC" w14:textId="77777777" w:rsidTr="002F2BC3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7245C568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79B30F4E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655F0C29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0A625F3C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7AEC2835" w14:textId="77777777" w:rsidR="000C6DE0" w:rsidRPr="00A158C7" w:rsidRDefault="000C6DE0" w:rsidP="00B806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B74EBB" w:rsidRPr="0081363A" w14:paraId="060E5C2E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0A88E01E" w14:textId="0A14ACB9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E53C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vAlign w:val="center"/>
          </w:tcPr>
          <w:p w14:paraId="400A9F0A" w14:textId="431D2497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2F17F865" w14:textId="1512E7E7" w:rsidR="002679F9" w:rsidRPr="009B7374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planowany zasięg oddziaływania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374">
              <w:rPr>
                <w:rFonts w:ascii="Arial" w:hAnsi="Arial" w:cs="Arial"/>
                <w:sz w:val="24"/>
                <w:szCs w:val="24"/>
              </w:rPr>
              <w:t>Preferowane będą projekty, których rezultaty dostępne będą w większej liczbie powiatów:</w:t>
            </w:r>
          </w:p>
          <w:p w14:paraId="45A1016C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1 powiatu - 1 pkt,</w:t>
            </w:r>
          </w:p>
          <w:p w14:paraId="4CC0780E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0ECA998A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0D70FE8E" w14:textId="77777777" w:rsidR="002679F9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42E242A3" w14:textId="77777777" w:rsidR="002679F9" w:rsidRPr="00E94CFF" w:rsidRDefault="002679F9" w:rsidP="00C64A10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45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0CDF9553" w14:textId="5A16A77A" w:rsidR="002679F9" w:rsidRPr="00B80645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Punkty nie sumują się.</w:t>
            </w:r>
          </w:p>
          <w:p w14:paraId="786299E7" w14:textId="5BF50812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28408B0" w14:textId="62437354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</w:tcPr>
          <w:p w14:paraId="4A1BA55B" w14:textId="0A27615A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 – 5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 w:rsidRPr="009B7374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4E4E41C5" w14:textId="398A0620" w:rsidR="002679F9" w:rsidRPr="0081363A" w:rsidRDefault="00E53CAC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B74EBB">
              <w:rPr>
                <w:rFonts w:ascii="Arial" w:hAnsi="Arial" w:cs="Arial"/>
                <w:sz w:val="24"/>
                <w:szCs w:val="24"/>
              </w:rPr>
              <w:t xml:space="preserve">będzie miało charakter </w:t>
            </w:r>
            <w:r w:rsidRPr="0081363A">
              <w:rPr>
                <w:rFonts w:ascii="Arial" w:hAnsi="Arial" w:cs="Arial"/>
                <w:sz w:val="24"/>
                <w:szCs w:val="24"/>
              </w:rPr>
              <w:t>rozstrzygając</w:t>
            </w:r>
            <w:r w:rsidR="00B74EBB">
              <w:rPr>
                <w:rFonts w:ascii="Arial" w:hAnsi="Arial" w:cs="Arial"/>
                <w:sz w:val="24"/>
                <w:szCs w:val="24"/>
              </w:rPr>
              <w:t>y 1 stopnia</w:t>
            </w:r>
            <w:r w:rsidR="007A2DCB">
              <w:rPr>
                <w:rFonts w:ascii="Arial" w:hAnsi="Arial" w:cs="Arial"/>
                <w:sz w:val="24"/>
                <w:szCs w:val="24"/>
              </w:rPr>
              <w:t xml:space="preserve"> o kolejności na </w:t>
            </w:r>
            <w:r w:rsidR="007A2DCB" w:rsidRPr="00927EA1">
              <w:rPr>
                <w:rFonts w:ascii="Arial" w:hAnsi="Arial" w:cs="Arial"/>
                <w:sz w:val="24"/>
                <w:szCs w:val="24"/>
              </w:rPr>
              <w:t xml:space="preserve">liście projektów wybranych do </w:t>
            </w:r>
            <w:r w:rsidR="007A2DCB" w:rsidRPr="00927EA1">
              <w:rPr>
                <w:rFonts w:ascii="Arial" w:hAnsi="Arial" w:cs="Arial"/>
                <w:sz w:val="24"/>
                <w:szCs w:val="24"/>
              </w:rPr>
              <w:lastRenderedPageBreak/>
              <w:t>dofinansowania,</w:t>
            </w:r>
            <w:r w:rsidR="007A2DCB">
              <w:rPr>
                <w:rFonts w:ascii="Arial" w:hAnsi="Arial" w:cs="Arial"/>
                <w:sz w:val="24"/>
                <w:szCs w:val="24"/>
              </w:rPr>
              <w:t xml:space="preserve">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2B3E09E5" w14:textId="202DA80A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  <w:tr w:rsidR="00B74EBB" w:rsidRPr="002C0F71" w14:paraId="116A3AB3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4B0D073A" w14:textId="7A9C6D2A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E53CA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vAlign w:val="center"/>
          </w:tcPr>
          <w:p w14:paraId="4DDB220C" w14:textId="2FD4EA5D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realizacji projektu</w:t>
            </w:r>
          </w:p>
        </w:tc>
        <w:tc>
          <w:tcPr>
            <w:tcW w:w="6448" w:type="dxa"/>
          </w:tcPr>
          <w:p w14:paraId="3556934D" w14:textId="1F48C9EE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infrastruktura </w:t>
            </w:r>
            <w:r w:rsidR="00C02475">
              <w:rPr>
                <w:rFonts w:ascii="Arial" w:hAnsi="Arial" w:cs="Arial"/>
                <w:sz w:val="24"/>
                <w:szCs w:val="24"/>
              </w:rPr>
              <w:t>podmiotów uprawnionych do wykonywania ratownictwa wodnego</w:t>
            </w:r>
            <w:r>
              <w:rPr>
                <w:rFonts w:ascii="Arial" w:hAnsi="Arial" w:cs="Arial"/>
                <w:sz w:val="24"/>
                <w:szCs w:val="24"/>
              </w:rPr>
              <w:t xml:space="preserve"> objęta projektem, znajduje się na obszarze:</w:t>
            </w:r>
          </w:p>
          <w:p w14:paraId="092B14B9" w14:textId="77777777" w:rsidR="003E77BC" w:rsidRPr="00904663" w:rsidRDefault="00C349EF" w:rsidP="00B8064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 xml:space="preserve">gminy miejskiej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 xml:space="preserve">powyżej 10 tys. mieszkańców 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>0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07ED1B30" w14:textId="50AC40B8" w:rsidR="00C349EF" w:rsidRPr="00904663" w:rsidRDefault="003E77BC" w:rsidP="00B8064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>gminy miejskiej do 10 tys. mieszkańców – 2 pkt,</w:t>
            </w:r>
          </w:p>
          <w:p w14:paraId="3CD50059" w14:textId="710BD516" w:rsidR="00C349EF" w:rsidRPr="001D18BD" w:rsidRDefault="00C349EF" w:rsidP="00B8064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ind w:left="307" w:hanging="284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gminy miejsko-wiejskiej </w:t>
            </w:r>
            <w:r w:rsidR="00DE0522">
              <w:rPr>
                <w:rFonts w:ascii="Arial" w:hAnsi="Arial" w:cs="Arial"/>
                <w:sz w:val="24"/>
                <w:szCs w:val="24"/>
              </w:rPr>
              <w:t>lub</w:t>
            </w:r>
            <w:r w:rsidR="00B93FA9">
              <w:rPr>
                <w:rFonts w:ascii="Arial" w:hAnsi="Arial" w:cs="Arial"/>
                <w:sz w:val="24"/>
                <w:szCs w:val="24"/>
              </w:rPr>
              <w:t xml:space="preserve"> gminy wiejskiej </w:t>
            </w:r>
            <w:r w:rsidRPr="00F554E3">
              <w:rPr>
                <w:rFonts w:ascii="Arial" w:hAnsi="Arial" w:cs="Arial"/>
                <w:sz w:val="24"/>
                <w:szCs w:val="24"/>
              </w:rPr>
              <w:t>– 5 pkt</w:t>
            </w:r>
            <w:r w:rsidR="00B93F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0CFF80" w14:textId="2AF7FD51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58D65125" w14:textId="7B3BBF90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6AB6085D" w14:textId="3E30E6A8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</w:tcPr>
          <w:p w14:paraId="3B26A72E" w14:textId="3EF77CE9" w:rsidR="00C349EF" w:rsidRDefault="00B93FA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349EF">
              <w:rPr>
                <w:rFonts w:ascii="Arial" w:hAnsi="Arial" w:cs="Arial"/>
                <w:sz w:val="24"/>
                <w:szCs w:val="24"/>
              </w:rPr>
              <w:t>5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646BC81A" w14:textId="7F19C812" w:rsidR="00A82947" w:rsidRPr="003F46C3" w:rsidRDefault="00A8294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>
              <w:rPr>
                <w:rFonts w:ascii="Arial" w:hAnsi="Arial" w:cs="Arial"/>
                <w:sz w:val="24"/>
                <w:szCs w:val="24"/>
              </w:rPr>
              <w:t xml:space="preserve">będzie miało charakter </w:t>
            </w:r>
            <w:r w:rsidRPr="0081363A">
              <w:rPr>
                <w:rFonts w:ascii="Arial" w:hAnsi="Arial" w:cs="Arial"/>
                <w:sz w:val="24"/>
                <w:szCs w:val="24"/>
              </w:rPr>
              <w:t>rozstrzygając</w:t>
            </w:r>
            <w:r>
              <w:rPr>
                <w:rFonts w:ascii="Arial" w:hAnsi="Arial" w:cs="Arial"/>
                <w:sz w:val="24"/>
                <w:szCs w:val="24"/>
              </w:rPr>
              <w:t xml:space="preserve">y 2 stopnia o kolejności na </w:t>
            </w:r>
            <w:r w:rsidRPr="0010452F">
              <w:rPr>
                <w:rFonts w:ascii="Arial" w:hAnsi="Arial" w:cs="Arial"/>
                <w:sz w:val="24"/>
                <w:szCs w:val="24"/>
              </w:rPr>
              <w:t>liście projektów wybranych do dofinansowania,</w:t>
            </w:r>
            <w:r>
              <w:rPr>
                <w:rFonts w:ascii="Arial" w:hAnsi="Arial" w:cs="Arial"/>
                <w:sz w:val="24"/>
                <w:szCs w:val="24"/>
              </w:rPr>
              <w:t xml:space="preserve">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15E87201" w14:textId="502A3510" w:rsidR="00C349EF" w:rsidRDefault="00C349EF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76F37" w:rsidRPr="002C0F71" w14:paraId="62205448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06C72C6E" w14:textId="337B7B87" w:rsidR="00076F37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D.3</w:t>
            </w:r>
          </w:p>
        </w:tc>
        <w:tc>
          <w:tcPr>
            <w:tcW w:w="2858" w:type="dxa"/>
            <w:vAlign w:val="center"/>
          </w:tcPr>
          <w:p w14:paraId="22003AB9" w14:textId="68371CA3" w:rsidR="00076F37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Koordynacja systemu ratownictwa wodnego</w:t>
            </w:r>
          </w:p>
        </w:tc>
        <w:tc>
          <w:tcPr>
            <w:tcW w:w="6448" w:type="dxa"/>
          </w:tcPr>
          <w:p w14:paraId="719C1D27" w14:textId="750D91DF" w:rsidR="00361C9A" w:rsidRDefault="00076F37" w:rsidP="00B80645">
            <w:pPr>
              <w:spacing w:before="100" w:beforeAutospacing="1" w:after="100" w:afterAutospacing="1"/>
              <w:rPr>
                <w:rFonts w:ascii="Arial" w:eastAsia="ArialNarrow" w:hAnsi="Arial" w:cs="Arial"/>
                <w:sz w:val="24"/>
                <w:szCs w:val="24"/>
              </w:rPr>
            </w:pPr>
            <w:r>
              <w:rPr>
                <w:rFonts w:ascii="Arial" w:eastAsia="ArialNarrow" w:hAnsi="Arial" w:cs="Arial"/>
                <w:sz w:val="24"/>
                <w:szCs w:val="24"/>
              </w:rPr>
              <w:t>W kryterium sprawdzamy, czy projekt służy koordynacji systemu ratownictwa wodnego, obejmującej swoim zasięgiem obszar, co najmniej pięciu powiatów województwa kujawsko-pomorskiego.</w:t>
            </w:r>
          </w:p>
          <w:p w14:paraId="71C21932" w14:textId="24A205DC" w:rsidR="00076F37" w:rsidRPr="0081363A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DD99EF9" w14:textId="3FBF7E9E" w:rsidR="00076F37" w:rsidRDefault="00076F37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</w:tcPr>
          <w:p w14:paraId="7AA194DA" w14:textId="3C40244C" w:rsidR="00361C9A" w:rsidRDefault="00361C9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76F37">
              <w:rPr>
                <w:rFonts w:ascii="Arial" w:hAnsi="Arial" w:cs="Arial"/>
                <w:sz w:val="24"/>
                <w:szCs w:val="24"/>
              </w:rPr>
              <w:t>Nie – 0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 w:rsidRPr="00076F37"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20B4B982" w14:textId="5B0E34F0" w:rsidR="00076F37" w:rsidRDefault="00361C9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0452F">
              <w:rPr>
                <w:rFonts w:ascii="Arial" w:hAnsi="Arial" w:cs="Arial"/>
                <w:sz w:val="24"/>
                <w:szCs w:val="24"/>
              </w:rPr>
              <w:t>Kryterium będzie miało charakter rozstrzygający 3 stopnia o kolejności na liście projektów wybranych do dofinansowania,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503D7E3A" w14:textId="16EF01AD" w:rsidR="00076F37" w:rsidRDefault="00361C9A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74EBB" w:rsidRPr="002C0F71" w14:paraId="1FA4660B" w14:textId="77777777" w:rsidTr="00A82947">
        <w:trPr>
          <w:trHeight w:val="425"/>
        </w:trPr>
        <w:tc>
          <w:tcPr>
            <w:tcW w:w="1090" w:type="dxa"/>
            <w:vAlign w:val="center"/>
          </w:tcPr>
          <w:p w14:paraId="60BCA932" w14:textId="1B1D6190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361C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vAlign w:val="center"/>
          </w:tcPr>
          <w:p w14:paraId="40B3CEC3" w14:textId="6ACAB256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Partnerstwo</w:t>
            </w:r>
          </w:p>
        </w:tc>
        <w:tc>
          <w:tcPr>
            <w:tcW w:w="6448" w:type="dxa"/>
          </w:tcPr>
          <w:p w14:paraId="6ACB52E0" w14:textId="5FA59396" w:rsidR="002679F9" w:rsidRDefault="002679F9" w:rsidP="00B80645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D44D86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Pr="0031612B">
              <w:rPr>
                <w:rFonts w:ascii="Arial" w:hAnsi="Arial" w:cs="Arial"/>
                <w:sz w:val="24"/>
                <w:szCs w:val="24"/>
              </w:rPr>
              <w:t>przez jeden lub więcej podmiotów</w:t>
            </w:r>
            <w:r w:rsidRPr="00D44D86">
              <w:rPr>
                <w:rFonts w:ascii="Arial" w:eastAsia="ArialNarrow" w:hAnsi="Arial" w:cs="Arial"/>
                <w:sz w:val="24"/>
                <w:szCs w:val="24"/>
              </w:rPr>
              <w:t>:</w:t>
            </w:r>
          </w:p>
          <w:p w14:paraId="153738D0" w14:textId="77777777" w:rsidR="002679F9" w:rsidRDefault="002679F9" w:rsidP="00B80645">
            <w:pPr>
              <w:numPr>
                <w:ilvl w:val="0"/>
                <w:numId w:val="27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przez jeden podmiot – 0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8B4A86" w14:textId="77777777" w:rsidR="002679F9" w:rsidRPr="0031612B" w:rsidRDefault="002679F9" w:rsidP="00BB27B3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4B6AAAE" w14:textId="77777777" w:rsidR="002679F9" w:rsidRPr="0031612B" w:rsidRDefault="002679F9" w:rsidP="00BB27B3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 xml:space="preserve">projekt realizowany w partnerstwie przez więcej niż </w:t>
            </w:r>
            <w:r w:rsidRPr="0031612B">
              <w:rPr>
                <w:rFonts w:ascii="Arial" w:hAnsi="Arial" w:cs="Arial"/>
                <w:sz w:val="24"/>
                <w:szCs w:val="24"/>
              </w:rPr>
              <w:lastRenderedPageBreak/>
              <w:t>2 podmioty – 2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A4AA84" w14:textId="77777777" w:rsidR="002679F9" w:rsidRDefault="002679F9" w:rsidP="00B80645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2DC2315F" w14:textId="6E1BBEED" w:rsidR="002679F9" w:rsidRPr="0081363A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4D0FE262" w14:textId="5325AD84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</w:tcPr>
          <w:p w14:paraId="5EDEDB40" w14:textId="12171231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 – 2 pkt</w:t>
            </w:r>
            <w:r w:rsidR="00700461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756CB7BE" w14:textId="1CD6260F" w:rsidR="007A2DCB" w:rsidRDefault="007A2DCB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>
              <w:rPr>
                <w:rFonts w:ascii="Arial" w:hAnsi="Arial" w:cs="Arial"/>
                <w:sz w:val="24"/>
                <w:szCs w:val="24"/>
              </w:rPr>
              <w:t xml:space="preserve">będzie miało charakter </w:t>
            </w:r>
            <w:r w:rsidRPr="0081363A">
              <w:rPr>
                <w:rFonts w:ascii="Arial" w:hAnsi="Arial" w:cs="Arial"/>
                <w:sz w:val="24"/>
                <w:szCs w:val="24"/>
              </w:rPr>
              <w:t>rozstrzygając</w:t>
            </w:r>
            <w:r>
              <w:rPr>
                <w:rFonts w:ascii="Arial" w:hAnsi="Arial" w:cs="Arial"/>
                <w:sz w:val="24"/>
                <w:szCs w:val="24"/>
              </w:rPr>
              <w:t xml:space="preserve">y 4 stopnia o kolejności na </w:t>
            </w:r>
            <w:r w:rsidRPr="00A82947">
              <w:rPr>
                <w:rFonts w:ascii="Arial" w:hAnsi="Arial" w:cs="Arial"/>
                <w:sz w:val="24"/>
                <w:szCs w:val="24"/>
              </w:rPr>
              <w:t xml:space="preserve">liście projektów </w:t>
            </w:r>
            <w:r w:rsidRPr="00A82947">
              <w:rPr>
                <w:rFonts w:ascii="Arial" w:hAnsi="Arial" w:cs="Arial"/>
                <w:sz w:val="24"/>
                <w:szCs w:val="24"/>
              </w:rPr>
              <w:lastRenderedPageBreak/>
              <w:t>wybranych do dofinansowania,</w:t>
            </w:r>
            <w:r>
              <w:rPr>
                <w:rFonts w:ascii="Arial" w:hAnsi="Arial" w:cs="Arial"/>
                <w:sz w:val="24"/>
                <w:szCs w:val="24"/>
              </w:rPr>
              <w:t xml:space="preserve"> gdy więcej niż jeden projekt uzyska taką samą liczbę punktów</w:t>
            </w:r>
            <w:r w:rsidR="001045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66D1F4AC" w14:textId="1C63FF53" w:rsidR="002679F9" w:rsidRDefault="002679F9" w:rsidP="00B8064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</w:tbl>
    <w:p w14:paraId="1D471060" w14:textId="77777777" w:rsidR="009F6237" w:rsidRPr="00360BA8" w:rsidRDefault="009F6237" w:rsidP="00185E5C">
      <w:pPr>
        <w:tabs>
          <w:tab w:val="left" w:pos="11199"/>
        </w:tabs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ED7286">
      <w:footerReference w:type="default" r:id="rId12"/>
      <w:headerReference w:type="first" r:id="rId13"/>
      <w:footerReference w:type="first" r:id="rId14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Anna Kacprzak" w:date="2025-09-29T22:53:00Z" w:initials="AK">
    <w:p w14:paraId="78FA78AF" w14:textId="13ACCF78" w:rsidR="00120624" w:rsidRPr="00A64BEF" w:rsidRDefault="00120624" w:rsidP="00120624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A64BEF">
        <w:rPr>
          <w:lang w:val="pl-PL"/>
        </w:rPr>
        <w:t>Stanowisko Grupy roboczej ds. EFRR.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8FA78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D06CBB2" w16cex:dateUtc="2025-09-26T0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8FA78AF" w16cid:durableId="3D06CB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3754E" w14:textId="77777777" w:rsidR="009047CB" w:rsidRDefault="009047CB" w:rsidP="00D15E00">
      <w:pPr>
        <w:spacing w:after="0" w:line="240" w:lineRule="auto"/>
      </w:pPr>
      <w:r>
        <w:separator/>
      </w:r>
    </w:p>
  </w:endnote>
  <w:endnote w:type="continuationSeparator" w:id="0">
    <w:p w14:paraId="6317741E" w14:textId="77777777" w:rsidR="009047CB" w:rsidRDefault="009047C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2E5A1BE4" w:rsidR="002D61A4" w:rsidRDefault="002D61A4" w:rsidP="002C2C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92F54" w:rsidRPr="00692F54">
      <w:rPr>
        <w:noProof/>
        <w:lang w:val="pl-PL"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2D5B3" w14:textId="77777777" w:rsidR="009047CB" w:rsidRDefault="009047CB" w:rsidP="00D15E00">
      <w:pPr>
        <w:spacing w:after="0" w:line="240" w:lineRule="auto"/>
      </w:pPr>
      <w:r>
        <w:separator/>
      </w:r>
    </w:p>
  </w:footnote>
  <w:footnote w:type="continuationSeparator" w:id="0">
    <w:p w14:paraId="27F6DAA6" w14:textId="77777777" w:rsidR="009047CB" w:rsidRDefault="009047CB" w:rsidP="00D15E00">
      <w:pPr>
        <w:spacing w:after="0" w:line="240" w:lineRule="auto"/>
      </w:pPr>
      <w:r>
        <w:continuationSeparator/>
      </w:r>
    </w:p>
  </w:footnote>
  <w:footnote w:id="1">
    <w:p w14:paraId="7309639F" w14:textId="2C97EFE4" w:rsidR="002D773D" w:rsidRPr="002C2C7E" w:rsidRDefault="002D773D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bCs/>
          <w:sz w:val="24"/>
          <w:szCs w:val="24"/>
        </w:rPr>
        <w:t>Wykluczenia podmiotowe</w:t>
      </w:r>
      <w:r w:rsidRPr="002C2C7E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2C2C7E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04DDFB69" w14:textId="4C6AD5AA" w:rsidR="00E302C8" w:rsidRPr="002C2C7E" w:rsidRDefault="00E302C8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3">
    <w:p w14:paraId="7143F087" w14:textId="08D76970" w:rsidR="00376DB0" w:rsidRPr="002C2C7E" w:rsidRDefault="00376DB0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bookmarkStart w:id="1" w:name="_Hlk156309200"/>
      <w:r w:rsidR="00EC3CD5" w:rsidRPr="002C2C7E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</w:t>
      </w:r>
      <w:r w:rsidR="005701E9" w:rsidRPr="002C2C7E">
        <w:rPr>
          <w:rFonts w:ascii="Arial" w:hAnsi="Arial" w:cs="Arial"/>
          <w:sz w:val="24"/>
          <w:szCs w:val="24"/>
        </w:rPr>
        <w:t>rz</w:t>
      </w:r>
      <w:r w:rsidR="00EC3CD5" w:rsidRPr="002C2C7E">
        <w:rPr>
          <w:rFonts w:ascii="Arial" w:hAnsi="Arial" w:cs="Arial"/>
          <w:sz w:val="24"/>
          <w:szCs w:val="24"/>
        </w:rPr>
        <w:t>. UE. L.</w:t>
      </w:r>
      <w:r w:rsidR="005701E9" w:rsidRPr="002C2C7E">
        <w:rPr>
          <w:rFonts w:ascii="Arial" w:hAnsi="Arial" w:cs="Arial"/>
          <w:sz w:val="24"/>
          <w:szCs w:val="24"/>
        </w:rPr>
        <w:t xml:space="preserve"> 231/159 </w:t>
      </w:r>
      <w:r w:rsidR="005701E9" w:rsidRPr="002C2C7E">
        <w:rPr>
          <w:rFonts w:ascii="Arial" w:hAnsi="Arial" w:cs="Arial"/>
          <w:sz w:val="24"/>
          <w:szCs w:val="24"/>
        </w:rPr>
        <w:br/>
      </w:r>
      <w:r w:rsidR="00EC3CD5" w:rsidRPr="002C2C7E">
        <w:rPr>
          <w:rFonts w:ascii="Arial" w:hAnsi="Arial" w:cs="Arial"/>
          <w:sz w:val="24"/>
          <w:szCs w:val="24"/>
        </w:rPr>
        <w:t xml:space="preserve">z </w:t>
      </w:r>
      <w:r w:rsidR="005701E9" w:rsidRPr="002C2C7E">
        <w:rPr>
          <w:rFonts w:ascii="Arial" w:hAnsi="Arial" w:cs="Arial"/>
          <w:sz w:val="24"/>
          <w:szCs w:val="24"/>
        </w:rPr>
        <w:t>30.06.</w:t>
      </w:r>
      <w:r w:rsidR="00EC3CD5" w:rsidRPr="002C2C7E">
        <w:rPr>
          <w:rFonts w:ascii="Arial" w:hAnsi="Arial" w:cs="Arial"/>
          <w:sz w:val="24"/>
          <w:szCs w:val="24"/>
        </w:rPr>
        <w:t>2021</w:t>
      </w:r>
      <w:r w:rsidR="001452B9" w:rsidRPr="002C2C7E">
        <w:rPr>
          <w:rFonts w:ascii="Arial" w:hAnsi="Arial" w:cs="Arial"/>
          <w:sz w:val="24"/>
          <w:szCs w:val="24"/>
        </w:rPr>
        <w:t>)</w:t>
      </w:r>
      <w:r w:rsidR="005701E9" w:rsidRPr="002C2C7E">
        <w:rPr>
          <w:rFonts w:ascii="Arial" w:hAnsi="Arial" w:cs="Arial"/>
          <w:sz w:val="24"/>
          <w:szCs w:val="24"/>
        </w:rPr>
        <w:t xml:space="preserve"> (dalej rozporządzenie nr 2021/1060</w:t>
      </w:r>
      <w:r w:rsidR="00EC3CD5" w:rsidRPr="002C2C7E">
        <w:rPr>
          <w:rFonts w:ascii="Arial" w:hAnsi="Arial" w:cs="Arial"/>
          <w:sz w:val="24"/>
          <w:szCs w:val="24"/>
        </w:rPr>
        <w:t>).</w:t>
      </w:r>
      <w:bookmarkEnd w:id="1"/>
    </w:p>
  </w:footnote>
  <w:footnote w:id="4">
    <w:p w14:paraId="786B57D0" w14:textId="6404825D" w:rsidR="00927F1A" w:rsidRPr="002C2C7E" w:rsidRDefault="00927F1A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D92087A" w14:textId="30DCA300" w:rsidR="00214A9C" w:rsidRPr="002C2C7E" w:rsidRDefault="00214A9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="00C163EE" w:rsidRPr="002C2C7E">
        <w:rPr>
          <w:rFonts w:ascii="Arial" w:hAnsi="Arial" w:cs="Arial"/>
          <w:sz w:val="24"/>
          <w:szCs w:val="24"/>
        </w:rPr>
        <w:t xml:space="preserve"> </w:t>
      </w:r>
      <w:r w:rsidR="00FC6B09" w:rsidRPr="002C2C7E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065BF09D" w14:textId="77777777" w:rsidR="00214A9C" w:rsidRPr="002C2C7E" w:rsidRDefault="00214A9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02A76784" w14:textId="04040EC8" w:rsidR="00967BE3" w:rsidRPr="002C2C7E" w:rsidRDefault="00967BE3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Podmiot uprawniony do wykonywania ratownictwa wodnego zgodnie z art. 12 ust. 1 ustawy z dnia 18 sierpnia 2011 r. o bezpieczeństwie osób przebywających na obszarach wodnych (Dz. U. z 2023 r. poz. 714 z </w:t>
      </w:r>
      <w:proofErr w:type="spellStart"/>
      <w:r w:rsidRPr="002C2C7E">
        <w:rPr>
          <w:rFonts w:ascii="Arial" w:hAnsi="Arial" w:cs="Arial"/>
          <w:sz w:val="24"/>
          <w:szCs w:val="24"/>
        </w:rPr>
        <w:t>późn</w:t>
      </w:r>
      <w:proofErr w:type="spellEnd"/>
      <w:r w:rsidRPr="002C2C7E">
        <w:rPr>
          <w:rFonts w:ascii="Arial" w:hAnsi="Arial" w:cs="Arial"/>
          <w:sz w:val="24"/>
          <w:szCs w:val="24"/>
        </w:rPr>
        <w:t>. zm.).</w:t>
      </w:r>
    </w:p>
  </w:footnote>
  <w:footnote w:id="8">
    <w:p w14:paraId="167A9A1C" w14:textId="77777777" w:rsidR="009528EE" w:rsidRPr="002C2C7E" w:rsidRDefault="009528EE" w:rsidP="002C2C7E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Przez budowę zgodnie z ustawą z dnia 7 lipca 1994 r. Prawo budowlane (Dz. U. z 2024 r. poz. 725 z </w:t>
      </w:r>
      <w:proofErr w:type="spellStart"/>
      <w:r w:rsidRPr="002C2C7E">
        <w:rPr>
          <w:rFonts w:ascii="Arial" w:hAnsi="Arial" w:cs="Arial"/>
          <w:sz w:val="24"/>
          <w:szCs w:val="24"/>
        </w:rPr>
        <w:t>późn</w:t>
      </w:r>
      <w:proofErr w:type="spellEnd"/>
      <w:r w:rsidRPr="002C2C7E">
        <w:rPr>
          <w:rFonts w:ascii="Arial" w:hAnsi="Arial" w:cs="Arial"/>
          <w:sz w:val="24"/>
          <w:szCs w:val="24"/>
        </w:rPr>
        <w:t>. zm.)  należy rozumieć wykonywanie obiektu budowlanego w określonym miejscu, a także odbudowę, rozbudowę, nadbudowę obiektu budowlanego.</w:t>
      </w:r>
    </w:p>
    <w:p w14:paraId="2C828981" w14:textId="7876F098" w:rsidR="009528EE" w:rsidRPr="002C2C7E" w:rsidRDefault="009528EE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sz w:val="24"/>
          <w:szCs w:val="24"/>
          <w:lang w:val="pl-PL" w:eastAsia="en-US"/>
        </w:rPr>
        <w:t>Przez modernizację należy rozumieć</w:t>
      </w:r>
      <w:r w:rsidRPr="002C2C7E">
        <w:rPr>
          <w:rFonts w:ascii="Arial" w:hAnsi="Arial" w:cs="Arial"/>
          <w:sz w:val="24"/>
          <w:szCs w:val="24"/>
        </w:rPr>
        <w:t xml:space="preserve"> remont, przebudowę lub rozbudowę, zgodnie z definicjami wynikającymi z ww. ustawy Prawo budowlane.</w:t>
      </w:r>
    </w:p>
  </w:footnote>
  <w:footnote w:id="9">
    <w:p w14:paraId="016DA33D" w14:textId="1520FF18" w:rsidR="00504BD5" w:rsidRPr="001357CA" w:rsidRDefault="00504BD5" w:rsidP="001357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sz w:val="24"/>
          <w:szCs w:val="24"/>
          <w:vertAlign w:val="superscript"/>
        </w:rPr>
        <w:footnoteRef/>
      </w:r>
      <w:r w:rsidRPr="002C2C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2C2C7E">
        <w:rPr>
          <w:rFonts w:ascii="Arial" w:hAnsi="Arial" w:cs="Arial"/>
          <w:sz w:val="24"/>
          <w:szCs w:val="24"/>
        </w:rPr>
        <w:t>Przez infrastrukturę lokalową należy rozumieć</w:t>
      </w:r>
      <w:r w:rsidR="00533F48" w:rsidRPr="002C2C7E">
        <w:rPr>
          <w:rFonts w:ascii="Arial" w:hAnsi="Arial" w:cs="Arial"/>
          <w:sz w:val="24"/>
          <w:szCs w:val="24"/>
        </w:rPr>
        <w:t xml:space="preserve"> budynki</w:t>
      </w:r>
      <w:r w:rsidR="00B61303" w:rsidRPr="002C2C7E">
        <w:rPr>
          <w:rFonts w:ascii="Arial" w:hAnsi="Arial" w:cs="Arial"/>
          <w:sz w:val="24"/>
          <w:szCs w:val="24"/>
        </w:rPr>
        <w:t xml:space="preserve"> oraz</w:t>
      </w:r>
      <w:r w:rsidRPr="002C2C7E">
        <w:rPr>
          <w:rFonts w:ascii="Arial" w:hAnsi="Arial" w:cs="Arial"/>
          <w:sz w:val="24"/>
          <w:szCs w:val="24"/>
        </w:rPr>
        <w:t xml:space="preserve"> obiekty (</w:t>
      </w:r>
      <w:r w:rsidR="00B61303" w:rsidRPr="002C2C7E">
        <w:rPr>
          <w:rFonts w:ascii="Arial" w:hAnsi="Arial" w:cs="Arial"/>
          <w:sz w:val="24"/>
          <w:szCs w:val="24"/>
        </w:rPr>
        <w:t>np.</w:t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="00055130" w:rsidRPr="002C2C7E">
        <w:rPr>
          <w:rFonts w:ascii="Arial" w:hAnsi="Arial" w:cs="Arial"/>
          <w:sz w:val="24"/>
          <w:szCs w:val="24"/>
        </w:rPr>
        <w:t>stanica</w:t>
      </w:r>
      <w:r w:rsidRPr="002C2C7E">
        <w:rPr>
          <w:rFonts w:ascii="Arial" w:hAnsi="Arial" w:cs="Arial"/>
          <w:sz w:val="24"/>
          <w:szCs w:val="24"/>
        </w:rPr>
        <w:t>, pomost</w:t>
      </w:r>
      <w:r w:rsidR="00B61303" w:rsidRPr="002C2C7E">
        <w:rPr>
          <w:rFonts w:ascii="Arial" w:hAnsi="Arial" w:cs="Arial"/>
          <w:sz w:val="24"/>
          <w:szCs w:val="24"/>
        </w:rPr>
        <w:t>, slip</w:t>
      </w:r>
      <w:r w:rsidRPr="002C2C7E">
        <w:rPr>
          <w:rFonts w:ascii="Arial" w:hAnsi="Arial" w:cs="Arial"/>
          <w:sz w:val="24"/>
          <w:szCs w:val="24"/>
        </w:rPr>
        <w:t>)</w:t>
      </w:r>
      <w:r w:rsidR="00055130" w:rsidRPr="002C2C7E">
        <w:rPr>
          <w:rFonts w:ascii="Arial" w:hAnsi="Arial" w:cs="Arial"/>
          <w:sz w:val="24"/>
          <w:szCs w:val="24"/>
        </w:rPr>
        <w:t xml:space="preserve"> </w:t>
      </w:r>
      <w:r w:rsidR="00C90854" w:rsidRPr="002C2C7E">
        <w:rPr>
          <w:rFonts w:ascii="Arial" w:hAnsi="Arial" w:cs="Arial"/>
          <w:sz w:val="24"/>
          <w:szCs w:val="24"/>
        </w:rPr>
        <w:t xml:space="preserve">służące bezpośrednio działalności ratowniczej podmiotów uprawnionych do wykonywania ratownictwa wodnego </w:t>
      </w:r>
      <w:r w:rsidR="00055130" w:rsidRPr="002C2C7E">
        <w:rPr>
          <w:rFonts w:ascii="Arial" w:hAnsi="Arial" w:cs="Arial"/>
          <w:sz w:val="24"/>
          <w:szCs w:val="24"/>
        </w:rPr>
        <w:t>oraz</w:t>
      </w:r>
      <w:r w:rsidR="00B52631" w:rsidRPr="002C2C7E">
        <w:rPr>
          <w:rFonts w:ascii="Arial" w:hAnsi="Arial" w:cs="Arial"/>
          <w:sz w:val="24"/>
          <w:szCs w:val="24"/>
        </w:rPr>
        <w:t xml:space="preserve"> dostosowanie</w:t>
      </w:r>
      <w:r w:rsidRPr="002C2C7E">
        <w:rPr>
          <w:rFonts w:ascii="Arial" w:hAnsi="Arial" w:cs="Arial"/>
          <w:sz w:val="24"/>
          <w:szCs w:val="24"/>
        </w:rPr>
        <w:t xml:space="preserve"> teren</w:t>
      </w:r>
      <w:r w:rsidR="00B52631" w:rsidRPr="002C2C7E">
        <w:rPr>
          <w:rFonts w:ascii="Arial" w:hAnsi="Arial" w:cs="Arial"/>
          <w:sz w:val="24"/>
          <w:szCs w:val="24"/>
        </w:rPr>
        <w:t>u</w:t>
      </w:r>
      <w:r w:rsidRPr="002C2C7E">
        <w:rPr>
          <w:rFonts w:ascii="Arial" w:hAnsi="Arial" w:cs="Arial"/>
          <w:sz w:val="24"/>
          <w:szCs w:val="24"/>
        </w:rPr>
        <w:t xml:space="preserve"> do nich przyległ</w:t>
      </w:r>
      <w:r w:rsidR="00B52631" w:rsidRPr="002C2C7E">
        <w:rPr>
          <w:rFonts w:ascii="Arial" w:hAnsi="Arial" w:cs="Arial"/>
          <w:sz w:val="24"/>
          <w:szCs w:val="24"/>
        </w:rPr>
        <w:t>ego</w:t>
      </w:r>
      <w:r w:rsidR="00CA29E4" w:rsidRPr="002C2C7E">
        <w:rPr>
          <w:rFonts w:ascii="Arial" w:hAnsi="Arial" w:cs="Arial"/>
          <w:sz w:val="24"/>
          <w:szCs w:val="24"/>
        </w:rPr>
        <w:t xml:space="preserve"> w zakresie </w:t>
      </w:r>
      <w:r w:rsidR="00B52631" w:rsidRPr="002C2C7E">
        <w:rPr>
          <w:rFonts w:ascii="Arial" w:hAnsi="Arial" w:cs="Arial"/>
          <w:sz w:val="24"/>
          <w:szCs w:val="24"/>
        </w:rPr>
        <w:t>niezbędnym do wykonywania</w:t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="006B7203" w:rsidRPr="002C2C7E">
        <w:rPr>
          <w:rFonts w:ascii="Arial" w:hAnsi="Arial" w:cs="Arial"/>
          <w:sz w:val="24"/>
          <w:szCs w:val="24"/>
        </w:rPr>
        <w:t xml:space="preserve">przedmiotowej </w:t>
      </w:r>
      <w:r w:rsidRPr="002C2C7E">
        <w:rPr>
          <w:rFonts w:ascii="Arial" w:hAnsi="Arial" w:cs="Arial"/>
          <w:sz w:val="24"/>
          <w:szCs w:val="24"/>
        </w:rPr>
        <w:t>działalności</w:t>
      </w:r>
      <w:r w:rsidR="00DF7373" w:rsidRPr="002C2C7E">
        <w:rPr>
          <w:rFonts w:ascii="Arial" w:hAnsi="Arial" w:cs="Arial"/>
          <w:sz w:val="24"/>
          <w:szCs w:val="24"/>
        </w:rPr>
        <w:t>.</w:t>
      </w:r>
      <w:r w:rsidR="001357CA" w:rsidRPr="001357CA">
        <w:rPr>
          <w:rFonts w:ascii="Arial" w:hAnsi="Arial" w:cs="Arial"/>
          <w:sz w:val="24"/>
          <w:szCs w:val="24"/>
        </w:rPr>
        <w:t xml:space="preserve"> </w:t>
      </w:r>
      <w:r w:rsidR="001357CA">
        <w:rPr>
          <w:rFonts w:ascii="Arial" w:hAnsi="Arial" w:cs="Arial"/>
          <w:sz w:val="24"/>
          <w:szCs w:val="24"/>
        </w:rPr>
        <w:t xml:space="preserve">W ramach budowy lub modernizacji mogą być kwalifikowalne wydatki związane z wyposażeniem infrastruktury w zakresie niezbędnym do jej funkcjonowania, tj. np. </w:t>
      </w:r>
      <w:r w:rsidR="00995C44">
        <w:rPr>
          <w:rFonts w:ascii="Arial" w:hAnsi="Arial" w:cs="Arial"/>
          <w:sz w:val="24"/>
          <w:szCs w:val="24"/>
        </w:rPr>
        <w:t xml:space="preserve">system łączności, </w:t>
      </w:r>
      <w:r w:rsidR="001357CA">
        <w:rPr>
          <w:rFonts w:ascii="Arial" w:hAnsi="Arial" w:cs="Arial"/>
          <w:sz w:val="24"/>
          <w:szCs w:val="24"/>
        </w:rPr>
        <w:t>wyposażenie kuchni, łazienki. Elementy wyposażenia podmiotów ratownictwa wodnego, takie jak s</w:t>
      </w:r>
      <w:r w:rsidR="001357CA" w:rsidRPr="006C158A">
        <w:rPr>
          <w:rFonts w:ascii="Arial" w:hAnsi="Arial" w:cs="Arial"/>
          <w:sz w:val="24"/>
          <w:szCs w:val="24"/>
        </w:rPr>
        <w:t>przęt ratowniczy, łodzie, środki transportu</w:t>
      </w:r>
      <w:r w:rsidR="0019612C">
        <w:rPr>
          <w:rFonts w:ascii="Arial" w:hAnsi="Arial" w:cs="Arial"/>
          <w:sz w:val="24"/>
          <w:szCs w:val="24"/>
        </w:rPr>
        <w:t>, odzież,</w:t>
      </w:r>
      <w:r w:rsidR="001357CA">
        <w:rPr>
          <w:rFonts w:ascii="Arial" w:hAnsi="Arial" w:cs="Arial"/>
          <w:sz w:val="24"/>
          <w:szCs w:val="24"/>
        </w:rPr>
        <w:t xml:space="preserve"> nie będą kwalifikowalne. </w:t>
      </w:r>
    </w:p>
  </w:footnote>
  <w:footnote w:id="10">
    <w:p w14:paraId="2D3342B7" w14:textId="578B6963" w:rsidR="006469F5" w:rsidRPr="002C2C7E" w:rsidRDefault="006469F5" w:rsidP="002C2C7E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sz w:val="24"/>
          <w:szCs w:val="24"/>
          <w:vertAlign w:val="superscript"/>
        </w:rPr>
        <w:footnoteRef/>
      </w:r>
      <w:r w:rsidRPr="002C2C7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C16E5A" w:rsidRPr="002C2C7E">
        <w:rPr>
          <w:rFonts w:ascii="Arial" w:hAnsi="Arial" w:cs="Arial"/>
          <w:sz w:val="24"/>
          <w:szCs w:val="24"/>
        </w:rPr>
        <w:t xml:space="preserve">Patrz: </w:t>
      </w:r>
      <w:r w:rsidR="00F9460C" w:rsidRPr="002C2C7E">
        <w:rPr>
          <w:rFonts w:ascii="Arial" w:hAnsi="Arial" w:cs="Arial"/>
          <w:sz w:val="24"/>
          <w:szCs w:val="24"/>
        </w:rPr>
        <w:t>przyp</w:t>
      </w:r>
      <w:r w:rsidR="00C16E5A" w:rsidRPr="002C2C7E">
        <w:rPr>
          <w:rFonts w:ascii="Arial" w:hAnsi="Arial" w:cs="Arial"/>
          <w:sz w:val="24"/>
          <w:szCs w:val="24"/>
        </w:rPr>
        <w:t>is</w:t>
      </w:r>
      <w:r w:rsidR="00F9460C" w:rsidRPr="002C2C7E">
        <w:rPr>
          <w:rFonts w:ascii="Arial" w:hAnsi="Arial" w:cs="Arial"/>
          <w:sz w:val="24"/>
          <w:szCs w:val="24"/>
        </w:rPr>
        <w:t xml:space="preserve"> 8</w:t>
      </w:r>
      <w:r w:rsidRPr="002C2C7E">
        <w:rPr>
          <w:rFonts w:ascii="Arial" w:hAnsi="Arial" w:cs="Arial"/>
          <w:sz w:val="24"/>
          <w:szCs w:val="24"/>
        </w:rPr>
        <w:t>.</w:t>
      </w:r>
    </w:p>
  </w:footnote>
  <w:footnote w:id="11">
    <w:p w14:paraId="52379979" w14:textId="066F8C39" w:rsidR="002D767A" w:rsidRPr="002C2C7E" w:rsidRDefault="006B7203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Fonts w:ascii="Arial" w:hAnsi="Arial" w:cs="Arial"/>
          <w:bCs/>
          <w:sz w:val="24"/>
          <w:szCs w:val="24"/>
          <w:vertAlign w:val="superscript"/>
        </w:rPr>
        <w:footnoteRef/>
      </w:r>
      <w:r w:rsidRPr="002C2C7E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2C2C7E">
        <w:rPr>
          <w:rFonts w:ascii="Arial" w:hAnsi="Arial" w:cs="Arial"/>
          <w:bCs/>
          <w:sz w:val="24"/>
          <w:szCs w:val="24"/>
        </w:rPr>
        <w:t xml:space="preserve">Przez infrastrukturę należy rozumieć </w:t>
      </w:r>
      <w:r w:rsidR="00D4186A" w:rsidRPr="002C2C7E">
        <w:rPr>
          <w:rFonts w:ascii="Arial" w:hAnsi="Arial" w:cs="Arial"/>
          <w:sz w:val="24"/>
          <w:szCs w:val="24"/>
        </w:rPr>
        <w:t>budynki</w:t>
      </w:r>
      <w:r w:rsidR="00201392" w:rsidRPr="002C2C7E">
        <w:rPr>
          <w:rFonts w:ascii="Arial" w:hAnsi="Arial" w:cs="Arial"/>
          <w:sz w:val="24"/>
          <w:szCs w:val="24"/>
        </w:rPr>
        <w:t xml:space="preserve"> oraz</w:t>
      </w:r>
      <w:r w:rsidR="00D4186A" w:rsidRPr="002C2C7E">
        <w:rPr>
          <w:rFonts w:ascii="Arial" w:hAnsi="Arial" w:cs="Arial"/>
          <w:sz w:val="24"/>
          <w:szCs w:val="24"/>
        </w:rPr>
        <w:t xml:space="preserve"> obiekty (</w:t>
      </w:r>
      <w:r w:rsidR="00201392" w:rsidRPr="002C2C7E">
        <w:rPr>
          <w:rFonts w:ascii="Arial" w:hAnsi="Arial" w:cs="Arial"/>
          <w:sz w:val="24"/>
          <w:szCs w:val="24"/>
        </w:rPr>
        <w:t xml:space="preserve">np. </w:t>
      </w:r>
      <w:r w:rsidR="00D4186A" w:rsidRPr="002C2C7E">
        <w:rPr>
          <w:rFonts w:ascii="Arial" w:hAnsi="Arial" w:cs="Arial"/>
          <w:sz w:val="24"/>
          <w:szCs w:val="24"/>
        </w:rPr>
        <w:t>stanica, pomost</w:t>
      </w:r>
      <w:r w:rsidR="00201392" w:rsidRPr="002C2C7E">
        <w:rPr>
          <w:rFonts w:ascii="Arial" w:hAnsi="Arial" w:cs="Arial"/>
          <w:sz w:val="24"/>
          <w:szCs w:val="24"/>
        </w:rPr>
        <w:t>, slip</w:t>
      </w:r>
      <w:r w:rsidR="00D4186A" w:rsidRPr="002C2C7E">
        <w:rPr>
          <w:rFonts w:ascii="Arial" w:hAnsi="Arial" w:cs="Arial"/>
          <w:sz w:val="24"/>
          <w:szCs w:val="24"/>
        </w:rPr>
        <w:t xml:space="preserve">) </w:t>
      </w:r>
      <w:r w:rsidR="00201392" w:rsidRPr="002C2C7E">
        <w:rPr>
          <w:rFonts w:ascii="Arial" w:hAnsi="Arial" w:cs="Arial"/>
          <w:bCs/>
          <w:sz w:val="24"/>
          <w:szCs w:val="24"/>
        </w:rPr>
        <w:t xml:space="preserve">służące bezpośrednio celom szkoleniowym podmiotów uprawnionych do wykonywania ratownictwa wodnego, a także poprawie koordynacji i podniesieniu efektywności systemu ratownictwa wodnego </w:t>
      </w:r>
      <w:r w:rsidR="00D4186A" w:rsidRPr="002C2C7E">
        <w:rPr>
          <w:rFonts w:ascii="Arial" w:hAnsi="Arial" w:cs="Arial"/>
          <w:sz w:val="24"/>
          <w:szCs w:val="24"/>
        </w:rPr>
        <w:t>oraz</w:t>
      </w:r>
      <w:r w:rsidR="00201392" w:rsidRPr="002C2C7E">
        <w:rPr>
          <w:rFonts w:ascii="Arial" w:hAnsi="Arial" w:cs="Arial"/>
          <w:sz w:val="24"/>
          <w:szCs w:val="24"/>
        </w:rPr>
        <w:t xml:space="preserve"> dostosowanie</w:t>
      </w:r>
      <w:r w:rsidR="00D4186A" w:rsidRPr="002C2C7E">
        <w:rPr>
          <w:rFonts w:ascii="Arial" w:hAnsi="Arial" w:cs="Arial"/>
          <w:sz w:val="24"/>
          <w:szCs w:val="24"/>
        </w:rPr>
        <w:t xml:space="preserve"> teren</w:t>
      </w:r>
      <w:r w:rsidR="00201392" w:rsidRPr="002C2C7E">
        <w:rPr>
          <w:rFonts w:ascii="Arial" w:hAnsi="Arial" w:cs="Arial"/>
          <w:sz w:val="24"/>
          <w:szCs w:val="24"/>
        </w:rPr>
        <w:t xml:space="preserve">u </w:t>
      </w:r>
      <w:r w:rsidR="00D4186A" w:rsidRPr="002C2C7E">
        <w:rPr>
          <w:rFonts w:ascii="Arial" w:hAnsi="Arial" w:cs="Arial"/>
          <w:sz w:val="24"/>
          <w:szCs w:val="24"/>
        </w:rPr>
        <w:t>do nich przyległ</w:t>
      </w:r>
      <w:r w:rsidR="00201392" w:rsidRPr="002C2C7E">
        <w:rPr>
          <w:rFonts w:ascii="Arial" w:hAnsi="Arial" w:cs="Arial"/>
          <w:sz w:val="24"/>
          <w:szCs w:val="24"/>
        </w:rPr>
        <w:t>ego</w:t>
      </w:r>
      <w:r w:rsidR="00D4186A" w:rsidRPr="002C2C7E">
        <w:rPr>
          <w:rFonts w:ascii="Arial" w:hAnsi="Arial" w:cs="Arial"/>
          <w:sz w:val="24"/>
          <w:szCs w:val="24"/>
        </w:rPr>
        <w:t xml:space="preserve"> w zakresie </w:t>
      </w:r>
      <w:r w:rsidR="00201392" w:rsidRPr="002C2C7E">
        <w:rPr>
          <w:rFonts w:ascii="Arial" w:hAnsi="Arial" w:cs="Arial"/>
          <w:sz w:val="24"/>
          <w:szCs w:val="24"/>
        </w:rPr>
        <w:t xml:space="preserve">niezbędnym do wykonywania </w:t>
      </w:r>
      <w:r w:rsidR="00D4186A" w:rsidRPr="002C2C7E">
        <w:rPr>
          <w:rFonts w:ascii="Arial" w:hAnsi="Arial" w:cs="Arial"/>
          <w:sz w:val="24"/>
          <w:szCs w:val="24"/>
        </w:rPr>
        <w:t>cel</w:t>
      </w:r>
      <w:r w:rsidR="00201392" w:rsidRPr="002C2C7E">
        <w:rPr>
          <w:rFonts w:ascii="Arial" w:hAnsi="Arial" w:cs="Arial"/>
          <w:sz w:val="24"/>
          <w:szCs w:val="24"/>
        </w:rPr>
        <w:t>ów</w:t>
      </w:r>
      <w:r w:rsidR="00D4186A" w:rsidRPr="002C2C7E">
        <w:rPr>
          <w:rFonts w:ascii="Arial" w:hAnsi="Arial" w:cs="Arial"/>
          <w:sz w:val="24"/>
          <w:szCs w:val="24"/>
        </w:rPr>
        <w:t xml:space="preserve"> szkoleniowy</w:t>
      </w:r>
      <w:r w:rsidR="00201392" w:rsidRPr="002C2C7E">
        <w:rPr>
          <w:rFonts w:ascii="Arial" w:hAnsi="Arial" w:cs="Arial"/>
          <w:sz w:val="24"/>
          <w:szCs w:val="24"/>
        </w:rPr>
        <w:t>ch oraz koordynacyjnych</w:t>
      </w:r>
      <w:r w:rsidR="00D4186A" w:rsidRPr="002C2C7E">
        <w:rPr>
          <w:rFonts w:ascii="Arial" w:hAnsi="Arial" w:cs="Arial"/>
          <w:sz w:val="24"/>
          <w:szCs w:val="24"/>
        </w:rPr>
        <w:t>.</w:t>
      </w:r>
      <w:r w:rsidR="00A42178">
        <w:rPr>
          <w:rFonts w:ascii="Arial" w:hAnsi="Arial" w:cs="Arial"/>
          <w:sz w:val="24"/>
          <w:szCs w:val="24"/>
        </w:rPr>
        <w:t xml:space="preserve"> W ramach budowy lub modernizacji mogą być kwalifikowalne wydatki związane z wyposażeniem infrastruktury w zakresie niezbędnym </w:t>
      </w:r>
      <w:r w:rsidR="002D767A">
        <w:rPr>
          <w:rFonts w:ascii="Arial" w:hAnsi="Arial" w:cs="Arial"/>
          <w:sz w:val="24"/>
          <w:szCs w:val="24"/>
        </w:rPr>
        <w:t>do</w:t>
      </w:r>
      <w:r w:rsidR="001357CA">
        <w:rPr>
          <w:rFonts w:ascii="Arial" w:hAnsi="Arial" w:cs="Arial"/>
          <w:sz w:val="24"/>
          <w:szCs w:val="24"/>
        </w:rPr>
        <w:t xml:space="preserve"> jej funkcjonowania</w:t>
      </w:r>
      <w:r w:rsidR="00040ED0">
        <w:rPr>
          <w:rFonts w:ascii="Arial" w:hAnsi="Arial" w:cs="Arial"/>
          <w:sz w:val="24"/>
          <w:szCs w:val="24"/>
        </w:rPr>
        <w:t xml:space="preserve"> (</w:t>
      </w:r>
      <w:r w:rsidR="001357CA">
        <w:rPr>
          <w:rFonts w:ascii="Arial" w:hAnsi="Arial" w:cs="Arial"/>
          <w:sz w:val="24"/>
          <w:szCs w:val="24"/>
        </w:rPr>
        <w:t>np. wyposażenie kuchni, łazienki</w:t>
      </w:r>
      <w:r w:rsidR="00040ED0">
        <w:rPr>
          <w:rFonts w:ascii="Arial" w:hAnsi="Arial" w:cs="Arial"/>
          <w:sz w:val="24"/>
          <w:szCs w:val="24"/>
        </w:rPr>
        <w:t>)</w:t>
      </w:r>
      <w:r w:rsidR="00445FF0">
        <w:rPr>
          <w:rFonts w:ascii="Arial" w:hAnsi="Arial" w:cs="Arial"/>
          <w:sz w:val="24"/>
          <w:szCs w:val="24"/>
        </w:rPr>
        <w:t xml:space="preserve"> oraz</w:t>
      </w:r>
      <w:r w:rsidR="001357CA">
        <w:rPr>
          <w:rFonts w:ascii="Arial" w:hAnsi="Arial" w:cs="Arial"/>
          <w:sz w:val="24"/>
          <w:szCs w:val="24"/>
        </w:rPr>
        <w:t xml:space="preserve"> </w:t>
      </w:r>
      <w:r w:rsidR="002D767A">
        <w:rPr>
          <w:rFonts w:ascii="Arial" w:hAnsi="Arial" w:cs="Arial"/>
          <w:sz w:val="24"/>
          <w:szCs w:val="24"/>
        </w:rPr>
        <w:t>spełni</w:t>
      </w:r>
      <w:r w:rsidR="00B97CEA">
        <w:rPr>
          <w:rFonts w:ascii="Arial" w:hAnsi="Arial" w:cs="Arial"/>
          <w:sz w:val="24"/>
          <w:szCs w:val="24"/>
        </w:rPr>
        <w:t>a</w:t>
      </w:r>
      <w:r w:rsidR="002D767A">
        <w:rPr>
          <w:rFonts w:ascii="Arial" w:hAnsi="Arial" w:cs="Arial"/>
          <w:sz w:val="24"/>
          <w:szCs w:val="24"/>
        </w:rPr>
        <w:t xml:space="preserve">nia celów szkoleniowych, a także poprawy koordynacji i podniesienia </w:t>
      </w:r>
      <w:r w:rsidR="00EE3F3F">
        <w:rPr>
          <w:rFonts w:ascii="Arial" w:hAnsi="Arial" w:cs="Arial"/>
          <w:sz w:val="24"/>
          <w:szCs w:val="24"/>
        </w:rPr>
        <w:t xml:space="preserve">efektywności </w:t>
      </w:r>
      <w:r w:rsidR="002D767A">
        <w:rPr>
          <w:rFonts w:ascii="Arial" w:hAnsi="Arial" w:cs="Arial"/>
          <w:sz w:val="24"/>
          <w:szCs w:val="24"/>
        </w:rPr>
        <w:t>systemu ratownictwa wodnego</w:t>
      </w:r>
      <w:r w:rsidR="00040ED0">
        <w:rPr>
          <w:rFonts w:ascii="Arial" w:hAnsi="Arial" w:cs="Arial"/>
          <w:sz w:val="24"/>
          <w:szCs w:val="24"/>
        </w:rPr>
        <w:t xml:space="preserve"> (</w:t>
      </w:r>
      <w:r w:rsidR="002D767A">
        <w:rPr>
          <w:rFonts w:ascii="Arial" w:hAnsi="Arial" w:cs="Arial"/>
          <w:sz w:val="24"/>
          <w:szCs w:val="24"/>
        </w:rPr>
        <w:t>np. system łączności, specjalistyczny sprzęt szkoleniowy</w:t>
      </w:r>
      <w:r w:rsidR="00040ED0">
        <w:rPr>
          <w:rFonts w:ascii="Arial" w:hAnsi="Arial" w:cs="Arial"/>
          <w:sz w:val="24"/>
          <w:szCs w:val="24"/>
        </w:rPr>
        <w:t>)</w:t>
      </w:r>
      <w:r w:rsidR="002D767A">
        <w:rPr>
          <w:rFonts w:ascii="Arial" w:hAnsi="Arial" w:cs="Arial"/>
          <w:sz w:val="24"/>
          <w:szCs w:val="24"/>
        </w:rPr>
        <w:t>.</w:t>
      </w:r>
      <w:r w:rsidR="006C158A">
        <w:rPr>
          <w:rFonts w:ascii="Arial" w:hAnsi="Arial" w:cs="Arial"/>
          <w:sz w:val="24"/>
          <w:szCs w:val="24"/>
        </w:rPr>
        <w:t xml:space="preserve"> Inne elementy wyposażenia podmiotów ratownictwa wodnego</w:t>
      </w:r>
      <w:r w:rsidR="00557C37">
        <w:rPr>
          <w:rFonts w:ascii="Arial" w:hAnsi="Arial" w:cs="Arial"/>
          <w:sz w:val="24"/>
          <w:szCs w:val="24"/>
        </w:rPr>
        <w:t xml:space="preserve"> nie związane z powyższymi celami</w:t>
      </w:r>
      <w:r w:rsidR="006C158A">
        <w:rPr>
          <w:rFonts w:ascii="Arial" w:hAnsi="Arial" w:cs="Arial"/>
          <w:sz w:val="24"/>
          <w:szCs w:val="24"/>
        </w:rPr>
        <w:t>,</w:t>
      </w:r>
      <w:r w:rsidR="00152564">
        <w:rPr>
          <w:rFonts w:ascii="Arial" w:hAnsi="Arial" w:cs="Arial"/>
          <w:sz w:val="24"/>
          <w:szCs w:val="24"/>
        </w:rPr>
        <w:t xml:space="preserve"> takie</w:t>
      </w:r>
      <w:r w:rsidR="006C158A">
        <w:rPr>
          <w:rFonts w:ascii="Arial" w:hAnsi="Arial" w:cs="Arial"/>
          <w:sz w:val="24"/>
          <w:szCs w:val="24"/>
        </w:rPr>
        <w:t xml:space="preserve"> jak s</w:t>
      </w:r>
      <w:r w:rsidR="006C158A" w:rsidRPr="006C158A">
        <w:rPr>
          <w:rFonts w:ascii="Arial" w:hAnsi="Arial" w:cs="Arial"/>
          <w:sz w:val="24"/>
          <w:szCs w:val="24"/>
        </w:rPr>
        <w:t>przęt ratowniczy, łodzie, środki transportu</w:t>
      </w:r>
      <w:r w:rsidR="00FE387B">
        <w:rPr>
          <w:rFonts w:ascii="Arial" w:hAnsi="Arial" w:cs="Arial"/>
          <w:sz w:val="24"/>
          <w:szCs w:val="24"/>
        </w:rPr>
        <w:t>, odzież,</w:t>
      </w:r>
      <w:r w:rsidR="006C158A">
        <w:rPr>
          <w:rFonts w:ascii="Arial" w:hAnsi="Arial" w:cs="Arial"/>
          <w:sz w:val="24"/>
          <w:szCs w:val="24"/>
        </w:rPr>
        <w:t xml:space="preserve"> nie będą kwalifikowalne. </w:t>
      </w:r>
    </w:p>
  </w:footnote>
  <w:footnote w:id="12">
    <w:p w14:paraId="3DD747D3" w14:textId="20B133DE" w:rsidR="00C95DCE" w:rsidRPr="002C2C7E" w:rsidRDefault="00C95DCE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C2C7E">
        <w:rPr>
          <w:rFonts w:ascii="Arial" w:hAnsi="Arial" w:cs="Arial"/>
          <w:sz w:val="24"/>
          <w:szCs w:val="24"/>
        </w:rPr>
        <w:t>SzOP</w:t>
      </w:r>
      <w:proofErr w:type="spellEnd"/>
      <w:r w:rsidRPr="002C2C7E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 w:rsidRPr="002C2C7E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4" w:name="_Hlk145318610"/>
      <w:r w:rsidRPr="002C2C7E">
        <w:rPr>
          <w:rFonts w:ascii="Arial" w:hAnsi="Arial" w:cs="Arial"/>
          <w:sz w:val="24"/>
          <w:szCs w:val="24"/>
          <w:lang w:val="pl-PL"/>
        </w:rPr>
        <w:t>złożony do Instytucji Pośredniczącej lub na wniosek Instytucji Pośredniczącej</w:t>
      </w:r>
      <w:r w:rsidRPr="002C2C7E">
        <w:rPr>
          <w:rFonts w:ascii="Arial" w:hAnsi="Arial" w:cs="Arial"/>
          <w:sz w:val="24"/>
          <w:szCs w:val="24"/>
        </w:rPr>
        <w:t>.</w:t>
      </w:r>
      <w:bookmarkEnd w:id="4"/>
    </w:p>
  </w:footnote>
  <w:footnote w:id="13">
    <w:p w14:paraId="743CBAA9" w14:textId="77777777" w:rsidR="009C24B6" w:rsidRPr="002C2C7E" w:rsidRDefault="009C24B6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2C2C7E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4">
    <w:p w14:paraId="11C95CB1" w14:textId="32040444" w:rsidR="00E513DC" w:rsidRPr="002C2C7E" w:rsidRDefault="00E513D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2C2C7E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2C2C7E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2C2C7E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2C2C7E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C436AF" w:rsidRPr="002C2C7E">
        <w:rPr>
          <w:rFonts w:ascii="Arial" w:hAnsi="Arial" w:cs="Arial"/>
          <w:sz w:val="24"/>
          <w:szCs w:val="24"/>
          <w:lang w:val="pl-PL"/>
        </w:rPr>
        <w:t> </w:t>
      </w:r>
      <w:r w:rsidRPr="002C2C7E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8" w:name="_Hlk133314601"/>
      <w:r w:rsidRPr="002C2C7E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8"/>
      <w:r w:rsidRPr="002C2C7E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2C2C7E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2C2C7E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339EF4E5" w14:textId="17E7976A" w:rsidR="00E513DC" w:rsidRPr="002C2C7E" w:rsidRDefault="00E513DC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</w:t>
      </w:r>
      <w:r w:rsidRPr="002C2C7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066A41A3" w14:textId="11573847" w:rsidR="002679F9" w:rsidRPr="002C2C7E" w:rsidRDefault="002679F9" w:rsidP="002C2C7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C2C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C2C7E">
        <w:rPr>
          <w:rFonts w:ascii="Arial" w:hAnsi="Arial" w:cs="Arial"/>
          <w:sz w:val="24"/>
          <w:szCs w:val="24"/>
        </w:rPr>
        <w:t xml:space="preserve"> Określając zasięg oddziaływania należy uwzględnić </w:t>
      </w:r>
      <w:r w:rsidR="009F13FA" w:rsidRPr="002C2C7E">
        <w:rPr>
          <w:rFonts w:ascii="Arial" w:hAnsi="Arial" w:cs="Arial"/>
          <w:sz w:val="24"/>
          <w:szCs w:val="24"/>
        </w:rPr>
        <w:t>ilu</w:t>
      </w:r>
      <w:r w:rsidR="00E53CAC" w:rsidRPr="002C2C7E">
        <w:rPr>
          <w:rFonts w:ascii="Arial" w:hAnsi="Arial" w:cs="Arial"/>
          <w:sz w:val="24"/>
          <w:szCs w:val="24"/>
        </w:rPr>
        <w:t xml:space="preserve"> powiatom będzie służyła infrastruktura objęta </w:t>
      </w:r>
      <w:r w:rsidRPr="002C2C7E">
        <w:rPr>
          <w:rFonts w:ascii="Arial" w:hAnsi="Arial" w:cs="Arial"/>
          <w:sz w:val="24"/>
          <w:szCs w:val="24"/>
        </w:rPr>
        <w:t>projekt</w:t>
      </w:r>
      <w:r w:rsidR="00E53CAC" w:rsidRPr="002C2C7E">
        <w:rPr>
          <w:rFonts w:ascii="Arial" w:hAnsi="Arial" w:cs="Arial"/>
          <w:sz w:val="24"/>
          <w:szCs w:val="24"/>
        </w:rPr>
        <w:t>em</w:t>
      </w:r>
      <w:r w:rsidRPr="002C2C7E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47AC" w14:textId="77777777" w:rsidR="005F58C4" w:rsidRPr="00183E90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183E90">
      <w:rPr>
        <w:rFonts w:ascii="Arial" w:hAnsi="Arial" w:cs="Arial"/>
        <w:sz w:val="24"/>
        <w:szCs w:val="24"/>
      </w:rPr>
      <w:t>FUNDUSZE EUROPEJSKIE DLA KUJAW I POMORZA 2021-2027</w:t>
    </w:r>
  </w:p>
  <w:p w14:paraId="1311F98C" w14:textId="77777777" w:rsidR="00A64BEF" w:rsidRDefault="00A64BEF" w:rsidP="00A64BEF">
    <w:pPr>
      <w:tabs>
        <w:tab w:val="left" w:pos="10915"/>
      </w:tabs>
      <w:spacing w:before="600" w:after="0"/>
      <w:ind w:leftChars="4510" w:left="992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</w:t>
    </w:r>
    <w:r w:rsidR="00604729" w:rsidRPr="00641CA2">
      <w:rPr>
        <w:rFonts w:ascii="Arial" w:hAnsi="Arial" w:cs="Arial"/>
        <w:bCs/>
        <w:sz w:val="24"/>
        <w:szCs w:val="24"/>
        <w:lang w:val="x-none"/>
      </w:rPr>
      <w:t xml:space="preserve">do </w:t>
    </w:r>
    <w:r>
      <w:rPr>
        <w:rFonts w:ascii="Arial" w:hAnsi="Arial" w:cs="Arial"/>
        <w:bCs/>
        <w:sz w:val="24"/>
        <w:szCs w:val="24"/>
      </w:rPr>
      <w:t>Stanowiska</w:t>
    </w:r>
    <w:r w:rsidRPr="00A64BEF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 xml:space="preserve">nr 24/2025  Grupy roboczej ds. EFRR  </w:t>
    </w:r>
  </w:p>
  <w:p w14:paraId="6E0F3379" w14:textId="77777777" w:rsidR="00A64BEF" w:rsidRDefault="00A64BEF" w:rsidP="00A64BEF">
    <w:pPr>
      <w:tabs>
        <w:tab w:val="left" w:pos="10915"/>
      </w:tabs>
      <w:spacing w:after="0"/>
      <w:ind w:left="9923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przy KM FEdKP 2021-2027 </w:t>
    </w:r>
  </w:p>
  <w:p w14:paraId="34DF4B8C" w14:textId="5836A423" w:rsidR="005F58C4" w:rsidRPr="00510F18" w:rsidRDefault="00510F18" w:rsidP="00A64BEF">
    <w:pPr>
      <w:tabs>
        <w:tab w:val="left" w:pos="10915"/>
      </w:tabs>
      <w:spacing w:after="0"/>
      <w:ind w:left="9923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sz w:val="24"/>
        <w:szCs w:val="24"/>
        <w:lang w:val="x-none"/>
      </w:rPr>
      <w:t xml:space="preserve">z dnia </w:t>
    </w:r>
    <w:r w:rsidR="00A64BEF">
      <w:rPr>
        <w:rFonts w:ascii="Arial" w:hAnsi="Arial" w:cs="Arial"/>
        <w:sz w:val="24"/>
        <w:szCs w:val="24"/>
      </w:rPr>
      <w:t>26</w:t>
    </w:r>
    <w:r w:rsidR="00EE58F2">
      <w:rPr>
        <w:rFonts w:ascii="Arial" w:hAnsi="Arial" w:cs="Arial"/>
        <w:sz w:val="24"/>
        <w:szCs w:val="24"/>
        <w:lang w:val="x-none"/>
      </w:rPr>
      <w:t xml:space="preserve"> września </w:t>
    </w:r>
    <w:r>
      <w:rPr>
        <w:rFonts w:ascii="Arial" w:hAnsi="Arial" w:cs="Arial"/>
        <w:sz w:val="24"/>
        <w:szCs w:val="24"/>
        <w:lang w:val="x-none"/>
      </w:rPr>
      <w:t>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D54"/>
    <w:multiLevelType w:val="hybridMultilevel"/>
    <w:tmpl w:val="9AC0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C4FC5"/>
    <w:multiLevelType w:val="hybridMultilevel"/>
    <w:tmpl w:val="06D8F0F2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6349D"/>
    <w:multiLevelType w:val="hybridMultilevel"/>
    <w:tmpl w:val="63EA88C6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6F31173"/>
    <w:multiLevelType w:val="hybridMultilevel"/>
    <w:tmpl w:val="7B4800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A3523"/>
    <w:multiLevelType w:val="hybridMultilevel"/>
    <w:tmpl w:val="80909876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B512442"/>
    <w:multiLevelType w:val="hybridMultilevel"/>
    <w:tmpl w:val="472E3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F6E6BAC"/>
    <w:multiLevelType w:val="hybridMultilevel"/>
    <w:tmpl w:val="CB90DCD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3CF7FD2"/>
    <w:multiLevelType w:val="hybridMultilevel"/>
    <w:tmpl w:val="BA5CEBE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F3050"/>
    <w:multiLevelType w:val="hybridMultilevel"/>
    <w:tmpl w:val="6616EB80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95000"/>
    <w:multiLevelType w:val="hybridMultilevel"/>
    <w:tmpl w:val="D070131E"/>
    <w:lvl w:ilvl="0" w:tplc="0415000F">
      <w:start w:val="1"/>
      <w:numFmt w:val="decimal"/>
      <w:lvlText w:val="%1."/>
      <w:lvlJc w:val="left"/>
      <w:pPr>
        <w:ind w:left="1132" w:hanging="360"/>
      </w:p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0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47C6DB4"/>
    <w:multiLevelType w:val="hybridMultilevel"/>
    <w:tmpl w:val="DDBC2B3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65D2F"/>
    <w:multiLevelType w:val="hybridMultilevel"/>
    <w:tmpl w:val="5246C7B2"/>
    <w:lvl w:ilvl="0" w:tplc="98EAD760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3369F"/>
    <w:multiLevelType w:val="hybridMultilevel"/>
    <w:tmpl w:val="55A2AD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54BB2"/>
    <w:multiLevelType w:val="hybridMultilevel"/>
    <w:tmpl w:val="7B806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8195">
    <w:abstractNumId w:val="27"/>
  </w:num>
  <w:num w:numId="2" w16cid:durableId="1090196948">
    <w:abstractNumId w:val="9"/>
  </w:num>
  <w:num w:numId="3" w16cid:durableId="627708291">
    <w:abstractNumId w:val="4"/>
  </w:num>
  <w:num w:numId="4" w16cid:durableId="2021201510">
    <w:abstractNumId w:val="20"/>
  </w:num>
  <w:num w:numId="5" w16cid:durableId="2047438075">
    <w:abstractNumId w:val="32"/>
  </w:num>
  <w:num w:numId="6" w16cid:durableId="395859709">
    <w:abstractNumId w:val="23"/>
  </w:num>
  <w:num w:numId="7" w16cid:durableId="593704548">
    <w:abstractNumId w:val="21"/>
  </w:num>
  <w:num w:numId="8" w16cid:durableId="583565295">
    <w:abstractNumId w:val="5"/>
  </w:num>
  <w:num w:numId="9" w16cid:durableId="178393077">
    <w:abstractNumId w:val="7"/>
  </w:num>
  <w:num w:numId="10" w16cid:durableId="1543832987">
    <w:abstractNumId w:val="12"/>
  </w:num>
  <w:num w:numId="11" w16cid:durableId="420807362">
    <w:abstractNumId w:val="31"/>
  </w:num>
  <w:num w:numId="12" w16cid:durableId="1316253133">
    <w:abstractNumId w:val="17"/>
  </w:num>
  <w:num w:numId="13" w16cid:durableId="435832809">
    <w:abstractNumId w:val="15"/>
  </w:num>
  <w:num w:numId="14" w16cid:durableId="1836414559">
    <w:abstractNumId w:val="25"/>
  </w:num>
  <w:num w:numId="15" w16cid:durableId="568080820">
    <w:abstractNumId w:val="18"/>
  </w:num>
  <w:num w:numId="16" w16cid:durableId="1180465118">
    <w:abstractNumId w:val="26"/>
  </w:num>
  <w:num w:numId="17" w16cid:durableId="681321700">
    <w:abstractNumId w:val="11"/>
  </w:num>
  <w:num w:numId="18" w16cid:durableId="36124595">
    <w:abstractNumId w:val="14"/>
  </w:num>
  <w:num w:numId="19" w16cid:durableId="597955435">
    <w:abstractNumId w:val="1"/>
  </w:num>
  <w:num w:numId="20" w16cid:durableId="1353268091">
    <w:abstractNumId w:val="22"/>
  </w:num>
  <w:num w:numId="21" w16cid:durableId="2118254768">
    <w:abstractNumId w:val="13"/>
  </w:num>
  <w:num w:numId="22" w16cid:durableId="1740664772">
    <w:abstractNumId w:val="28"/>
  </w:num>
  <w:num w:numId="23" w16cid:durableId="518278680">
    <w:abstractNumId w:val="3"/>
  </w:num>
  <w:num w:numId="24" w16cid:durableId="293145566">
    <w:abstractNumId w:val="10"/>
  </w:num>
  <w:num w:numId="25" w16cid:durableId="1359817677">
    <w:abstractNumId w:val="24"/>
  </w:num>
  <w:num w:numId="26" w16cid:durableId="776608144">
    <w:abstractNumId w:val="30"/>
  </w:num>
  <w:num w:numId="27" w16cid:durableId="46690012">
    <w:abstractNumId w:val="29"/>
  </w:num>
  <w:num w:numId="28" w16cid:durableId="378166740">
    <w:abstractNumId w:val="16"/>
  </w:num>
  <w:num w:numId="29" w16cid:durableId="1772159290">
    <w:abstractNumId w:val="6"/>
  </w:num>
  <w:num w:numId="30" w16cid:durableId="414979003">
    <w:abstractNumId w:val="19"/>
  </w:num>
  <w:num w:numId="31" w16cid:durableId="95486997">
    <w:abstractNumId w:val="2"/>
  </w:num>
  <w:num w:numId="32" w16cid:durableId="87965637">
    <w:abstractNumId w:val="8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Kacprzak">
    <w15:presenceInfo w15:providerId="AD" w15:userId="S-1-5-21-2619306676-2800222060-3362172700-55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8CA"/>
    <w:rsid w:val="00012A11"/>
    <w:rsid w:val="00014323"/>
    <w:rsid w:val="00014DF0"/>
    <w:rsid w:val="00014F7F"/>
    <w:rsid w:val="00016679"/>
    <w:rsid w:val="0002063F"/>
    <w:rsid w:val="00022525"/>
    <w:rsid w:val="00022F4E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5D1"/>
    <w:rsid w:val="0003678F"/>
    <w:rsid w:val="00036A01"/>
    <w:rsid w:val="00036A4D"/>
    <w:rsid w:val="00036E89"/>
    <w:rsid w:val="00037370"/>
    <w:rsid w:val="00040723"/>
    <w:rsid w:val="00040ED0"/>
    <w:rsid w:val="00041263"/>
    <w:rsid w:val="00041F67"/>
    <w:rsid w:val="000424AE"/>
    <w:rsid w:val="00042C53"/>
    <w:rsid w:val="00042CAB"/>
    <w:rsid w:val="00046310"/>
    <w:rsid w:val="000464CC"/>
    <w:rsid w:val="00046995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9D"/>
    <w:rsid w:val="00055130"/>
    <w:rsid w:val="0005661B"/>
    <w:rsid w:val="00056E3A"/>
    <w:rsid w:val="00056F33"/>
    <w:rsid w:val="000602B4"/>
    <w:rsid w:val="00061620"/>
    <w:rsid w:val="00061813"/>
    <w:rsid w:val="00061843"/>
    <w:rsid w:val="00061A47"/>
    <w:rsid w:val="00061F45"/>
    <w:rsid w:val="000628BA"/>
    <w:rsid w:val="00062934"/>
    <w:rsid w:val="00063415"/>
    <w:rsid w:val="00063E79"/>
    <w:rsid w:val="00063E7D"/>
    <w:rsid w:val="00064624"/>
    <w:rsid w:val="000660BE"/>
    <w:rsid w:val="00066B2C"/>
    <w:rsid w:val="00070E97"/>
    <w:rsid w:val="000714C1"/>
    <w:rsid w:val="00071696"/>
    <w:rsid w:val="000723C9"/>
    <w:rsid w:val="0007401F"/>
    <w:rsid w:val="000747B0"/>
    <w:rsid w:val="00075A6A"/>
    <w:rsid w:val="00076E69"/>
    <w:rsid w:val="00076F37"/>
    <w:rsid w:val="0007701A"/>
    <w:rsid w:val="00080562"/>
    <w:rsid w:val="00081A90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33CC"/>
    <w:rsid w:val="000934E3"/>
    <w:rsid w:val="000935E1"/>
    <w:rsid w:val="00094415"/>
    <w:rsid w:val="000945B5"/>
    <w:rsid w:val="000947CF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2E98"/>
    <w:rsid w:val="000B31D5"/>
    <w:rsid w:val="000B3BE5"/>
    <w:rsid w:val="000B544C"/>
    <w:rsid w:val="000B5FC3"/>
    <w:rsid w:val="000B6B8E"/>
    <w:rsid w:val="000B786A"/>
    <w:rsid w:val="000B79E6"/>
    <w:rsid w:val="000C0217"/>
    <w:rsid w:val="000C24BD"/>
    <w:rsid w:val="000C2FB5"/>
    <w:rsid w:val="000C32D4"/>
    <w:rsid w:val="000C356A"/>
    <w:rsid w:val="000C3776"/>
    <w:rsid w:val="000C4789"/>
    <w:rsid w:val="000C57A6"/>
    <w:rsid w:val="000C5C11"/>
    <w:rsid w:val="000C699A"/>
    <w:rsid w:val="000C6CE7"/>
    <w:rsid w:val="000C6DE0"/>
    <w:rsid w:val="000C767F"/>
    <w:rsid w:val="000D0297"/>
    <w:rsid w:val="000D033A"/>
    <w:rsid w:val="000D10D1"/>
    <w:rsid w:val="000D126D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1E27"/>
    <w:rsid w:val="000E2130"/>
    <w:rsid w:val="000E24DF"/>
    <w:rsid w:val="000E27C6"/>
    <w:rsid w:val="000E29B4"/>
    <w:rsid w:val="000E308B"/>
    <w:rsid w:val="000E3E20"/>
    <w:rsid w:val="000E56D7"/>
    <w:rsid w:val="000E6EA0"/>
    <w:rsid w:val="000E7C54"/>
    <w:rsid w:val="000F14ED"/>
    <w:rsid w:val="000F1D24"/>
    <w:rsid w:val="000F1F17"/>
    <w:rsid w:val="000F2419"/>
    <w:rsid w:val="000F2C45"/>
    <w:rsid w:val="000F2DC3"/>
    <w:rsid w:val="000F5B20"/>
    <w:rsid w:val="000F71CD"/>
    <w:rsid w:val="000F7BB0"/>
    <w:rsid w:val="0010120E"/>
    <w:rsid w:val="00103D18"/>
    <w:rsid w:val="001041B4"/>
    <w:rsid w:val="0010452F"/>
    <w:rsid w:val="00105139"/>
    <w:rsid w:val="001056D2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95E"/>
    <w:rsid w:val="00115A44"/>
    <w:rsid w:val="00115DFA"/>
    <w:rsid w:val="0011683B"/>
    <w:rsid w:val="00116908"/>
    <w:rsid w:val="001169F5"/>
    <w:rsid w:val="00117EC0"/>
    <w:rsid w:val="00120114"/>
    <w:rsid w:val="00120624"/>
    <w:rsid w:val="00121CE1"/>
    <w:rsid w:val="00122FAA"/>
    <w:rsid w:val="00124AA3"/>
    <w:rsid w:val="00124BF7"/>
    <w:rsid w:val="001257CF"/>
    <w:rsid w:val="0012588A"/>
    <w:rsid w:val="001262AF"/>
    <w:rsid w:val="001265B7"/>
    <w:rsid w:val="001266A2"/>
    <w:rsid w:val="00126D9D"/>
    <w:rsid w:val="00126F2D"/>
    <w:rsid w:val="00130AD5"/>
    <w:rsid w:val="001313A1"/>
    <w:rsid w:val="001313FC"/>
    <w:rsid w:val="00132A03"/>
    <w:rsid w:val="00133346"/>
    <w:rsid w:val="0013440B"/>
    <w:rsid w:val="001349DB"/>
    <w:rsid w:val="00134A02"/>
    <w:rsid w:val="001354F3"/>
    <w:rsid w:val="001357CA"/>
    <w:rsid w:val="00135D08"/>
    <w:rsid w:val="00135DC8"/>
    <w:rsid w:val="00136096"/>
    <w:rsid w:val="0013710E"/>
    <w:rsid w:val="0013740B"/>
    <w:rsid w:val="00140249"/>
    <w:rsid w:val="001405EC"/>
    <w:rsid w:val="0014093B"/>
    <w:rsid w:val="001410BD"/>
    <w:rsid w:val="00141AD5"/>
    <w:rsid w:val="00141E9C"/>
    <w:rsid w:val="00143096"/>
    <w:rsid w:val="0014395E"/>
    <w:rsid w:val="001452B9"/>
    <w:rsid w:val="0014559E"/>
    <w:rsid w:val="0014592B"/>
    <w:rsid w:val="00145EB7"/>
    <w:rsid w:val="00146606"/>
    <w:rsid w:val="001471F2"/>
    <w:rsid w:val="00147828"/>
    <w:rsid w:val="00152458"/>
    <w:rsid w:val="00152564"/>
    <w:rsid w:val="0015377E"/>
    <w:rsid w:val="00153C0A"/>
    <w:rsid w:val="00155285"/>
    <w:rsid w:val="0015543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295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2241"/>
    <w:rsid w:val="00183E90"/>
    <w:rsid w:val="00183F6C"/>
    <w:rsid w:val="00184467"/>
    <w:rsid w:val="00184C79"/>
    <w:rsid w:val="00185DA0"/>
    <w:rsid w:val="00185E5C"/>
    <w:rsid w:val="00186CBC"/>
    <w:rsid w:val="00187F30"/>
    <w:rsid w:val="001908BE"/>
    <w:rsid w:val="00190AC4"/>
    <w:rsid w:val="0019125D"/>
    <w:rsid w:val="0019164F"/>
    <w:rsid w:val="00191786"/>
    <w:rsid w:val="0019286B"/>
    <w:rsid w:val="001939D8"/>
    <w:rsid w:val="0019612C"/>
    <w:rsid w:val="00196B0B"/>
    <w:rsid w:val="0019798A"/>
    <w:rsid w:val="00197A69"/>
    <w:rsid w:val="001A00D9"/>
    <w:rsid w:val="001A0506"/>
    <w:rsid w:val="001A0E91"/>
    <w:rsid w:val="001A10C3"/>
    <w:rsid w:val="001A13DF"/>
    <w:rsid w:val="001A1603"/>
    <w:rsid w:val="001A2717"/>
    <w:rsid w:val="001A3DF8"/>
    <w:rsid w:val="001A4FA0"/>
    <w:rsid w:val="001A62D2"/>
    <w:rsid w:val="001A682F"/>
    <w:rsid w:val="001A7C70"/>
    <w:rsid w:val="001B107C"/>
    <w:rsid w:val="001B2E8D"/>
    <w:rsid w:val="001B3C79"/>
    <w:rsid w:val="001B5028"/>
    <w:rsid w:val="001B6062"/>
    <w:rsid w:val="001B684D"/>
    <w:rsid w:val="001B6BB3"/>
    <w:rsid w:val="001B71E4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18BD"/>
    <w:rsid w:val="001D2BA8"/>
    <w:rsid w:val="001D3AF0"/>
    <w:rsid w:val="001D46CD"/>
    <w:rsid w:val="001D4CD9"/>
    <w:rsid w:val="001D4EFF"/>
    <w:rsid w:val="001D5770"/>
    <w:rsid w:val="001D73F9"/>
    <w:rsid w:val="001E1130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0AFA"/>
    <w:rsid w:val="001F0B1D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392"/>
    <w:rsid w:val="002017C5"/>
    <w:rsid w:val="00204DC2"/>
    <w:rsid w:val="00205D12"/>
    <w:rsid w:val="00206686"/>
    <w:rsid w:val="00211DF1"/>
    <w:rsid w:val="00212CB3"/>
    <w:rsid w:val="00214A9C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11A2"/>
    <w:rsid w:val="00231A39"/>
    <w:rsid w:val="00231A3D"/>
    <w:rsid w:val="00231B7A"/>
    <w:rsid w:val="002320B5"/>
    <w:rsid w:val="00232159"/>
    <w:rsid w:val="00232C76"/>
    <w:rsid w:val="00232EAF"/>
    <w:rsid w:val="002335F0"/>
    <w:rsid w:val="00233678"/>
    <w:rsid w:val="00234046"/>
    <w:rsid w:val="0023491A"/>
    <w:rsid w:val="00234ACE"/>
    <w:rsid w:val="002352F4"/>
    <w:rsid w:val="00236CEF"/>
    <w:rsid w:val="00237117"/>
    <w:rsid w:val="0024103B"/>
    <w:rsid w:val="002422C1"/>
    <w:rsid w:val="0024296A"/>
    <w:rsid w:val="00243C37"/>
    <w:rsid w:val="00244473"/>
    <w:rsid w:val="0024746D"/>
    <w:rsid w:val="00247510"/>
    <w:rsid w:val="00250E8E"/>
    <w:rsid w:val="002518EC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5C87"/>
    <w:rsid w:val="00255E1A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96E"/>
    <w:rsid w:val="002646C9"/>
    <w:rsid w:val="00265574"/>
    <w:rsid w:val="00266FD5"/>
    <w:rsid w:val="0026704B"/>
    <w:rsid w:val="002671DC"/>
    <w:rsid w:val="002676BE"/>
    <w:rsid w:val="00267783"/>
    <w:rsid w:val="002679F9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514"/>
    <w:rsid w:val="0028168B"/>
    <w:rsid w:val="00281A2E"/>
    <w:rsid w:val="00281B9C"/>
    <w:rsid w:val="002844F4"/>
    <w:rsid w:val="00284BE9"/>
    <w:rsid w:val="0028733D"/>
    <w:rsid w:val="00287F62"/>
    <w:rsid w:val="0029078F"/>
    <w:rsid w:val="00291049"/>
    <w:rsid w:val="00291198"/>
    <w:rsid w:val="00291EE9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FC7"/>
    <w:rsid w:val="002B0DF5"/>
    <w:rsid w:val="002B1EEE"/>
    <w:rsid w:val="002B2C68"/>
    <w:rsid w:val="002B3469"/>
    <w:rsid w:val="002B4A7D"/>
    <w:rsid w:val="002B4D61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7E"/>
    <w:rsid w:val="002C2CE8"/>
    <w:rsid w:val="002C3BB2"/>
    <w:rsid w:val="002C50E4"/>
    <w:rsid w:val="002C5274"/>
    <w:rsid w:val="002C5DB6"/>
    <w:rsid w:val="002C6548"/>
    <w:rsid w:val="002C66D6"/>
    <w:rsid w:val="002C7614"/>
    <w:rsid w:val="002D0017"/>
    <w:rsid w:val="002D23E7"/>
    <w:rsid w:val="002D3F32"/>
    <w:rsid w:val="002D5840"/>
    <w:rsid w:val="002D5D2D"/>
    <w:rsid w:val="002D61A4"/>
    <w:rsid w:val="002D767A"/>
    <w:rsid w:val="002D773D"/>
    <w:rsid w:val="002D7929"/>
    <w:rsid w:val="002D7BB6"/>
    <w:rsid w:val="002D7D4C"/>
    <w:rsid w:val="002E06F2"/>
    <w:rsid w:val="002E21B2"/>
    <w:rsid w:val="002E3FFF"/>
    <w:rsid w:val="002E4F78"/>
    <w:rsid w:val="002E5356"/>
    <w:rsid w:val="002E5720"/>
    <w:rsid w:val="002E668B"/>
    <w:rsid w:val="002E6A60"/>
    <w:rsid w:val="002E7B8C"/>
    <w:rsid w:val="002F05DF"/>
    <w:rsid w:val="002F10D2"/>
    <w:rsid w:val="002F14BA"/>
    <w:rsid w:val="002F1668"/>
    <w:rsid w:val="002F1CF1"/>
    <w:rsid w:val="002F2BC3"/>
    <w:rsid w:val="002F2D0D"/>
    <w:rsid w:val="002F31EB"/>
    <w:rsid w:val="002F3283"/>
    <w:rsid w:val="002F45A7"/>
    <w:rsid w:val="002F5711"/>
    <w:rsid w:val="002F587F"/>
    <w:rsid w:val="002F64F4"/>
    <w:rsid w:val="002F6998"/>
    <w:rsid w:val="002F701B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60E"/>
    <w:rsid w:val="003128EE"/>
    <w:rsid w:val="00313CAD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17E7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37F32"/>
    <w:rsid w:val="00342DB1"/>
    <w:rsid w:val="00343082"/>
    <w:rsid w:val="00343BEA"/>
    <w:rsid w:val="0034526F"/>
    <w:rsid w:val="00345DDF"/>
    <w:rsid w:val="00346152"/>
    <w:rsid w:val="00346879"/>
    <w:rsid w:val="003468A2"/>
    <w:rsid w:val="003475A3"/>
    <w:rsid w:val="00347BEC"/>
    <w:rsid w:val="00347DB2"/>
    <w:rsid w:val="00347EA3"/>
    <w:rsid w:val="00350347"/>
    <w:rsid w:val="00350655"/>
    <w:rsid w:val="003509E9"/>
    <w:rsid w:val="003529D6"/>
    <w:rsid w:val="00353630"/>
    <w:rsid w:val="0035648F"/>
    <w:rsid w:val="00356D81"/>
    <w:rsid w:val="00357B85"/>
    <w:rsid w:val="003604E5"/>
    <w:rsid w:val="00360BA8"/>
    <w:rsid w:val="00360FA9"/>
    <w:rsid w:val="003610BF"/>
    <w:rsid w:val="00361C9A"/>
    <w:rsid w:val="00362FD2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6743E"/>
    <w:rsid w:val="00367C64"/>
    <w:rsid w:val="003703FF"/>
    <w:rsid w:val="00371DE3"/>
    <w:rsid w:val="00372C3E"/>
    <w:rsid w:val="00373881"/>
    <w:rsid w:val="00374298"/>
    <w:rsid w:val="00374692"/>
    <w:rsid w:val="00375206"/>
    <w:rsid w:val="00375B35"/>
    <w:rsid w:val="0037608C"/>
    <w:rsid w:val="00376DB0"/>
    <w:rsid w:val="00376F45"/>
    <w:rsid w:val="003774BC"/>
    <w:rsid w:val="0037779C"/>
    <w:rsid w:val="00380E73"/>
    <w:rsid w:val="0038260A"/>
    <w:rsid w:val="00382A9E"/>
    <w:rsid w:val="00382B3A"/>
    <w:rsid w:val="00384191"/>
    <w:rsid w:val="00384712"/>
    <w:rsid w:val="00384BA5"/>
    <w:rsid w:val="00385972"/>
    <w:rsid w:val="00386042"/>
    <w:rsid w:val="0038612F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65A3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17B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7BC"/>
    <w:rsid w:val="003E7955"/>
    <w:rsid w:val="003F2419"/>
    <w:rsid w:val="003F39B7"/>
    <w:rsid w:val="003F46C3"/>
    <w:rsid w:val="003F4AE0"/>
    <w:rsid w:val="003F5039"/>
    <w:rsid w:val="003F6E60"/>
    <w:rsid w:val="003F742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6AC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5D91"/>
    <w:rsid w:val="004176BE"/>
    <w:rsid w:val="0041783F"/>
    <w:rsid w:val="004202FD"/>
    <w:rsid w:val="00421022"/>
    <w:rsid w:val="0042249E"/>
    <w:rsid w:val="0042253A"/>
    <w:rsid w:val="00422FBA"/>
    <w:rsid w:val="004231BA"/>
    <w:rsid w:val="00424B68"/>
    <w:rsid w:val="00425BD2"/>
    <w:rsid w:val="00425C12"/>
    <w:rsid w:val="00425C4E"/>
    <w:rsid w:val="004266F2"/>
    <w:rsid w:val="00427516"/>
    <w:rsid w:val="00427BA0"/>
    <w:rsid w:val="00430718"/>
    <w:rsid w:val="00430B0E"/>
    <w:rsid w:val="00430F0F"/>
    <w:rsid w:val="004313D2"/>
    <w:rsid w:val="0043151E"/>
    <w:rsid w:val="00431869"/>
    <w:rsid w:val="00431C9C"/>
    <w:rsid w:val="00431F4E"/>
    <w:rsid w:val="004328BD"/>
    <w:rsid w:val="00433BD1"/>
    <w:rsid w:val="00434209"/>
    <w:rsid w:val="00434B65"/>
    <w:rsid w:val="00434E72"/>
    <w:rsid w:val="00435334"/>
    <w:rsid w:val="00435A75"/>
    <w:rsid w:val="004364E2"/>
    <w:rsid w:val="00436A8F"/>
    <w:rsid w:val="00437062"/>
    <w:rsid w:val="00437360"/>
    <w:rsid w:val="0044168B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5FF0"/>
    <w:rsid w:val="00446604"/>
    <w:rsid w:val="004478E4"/>
    <w:rsid w:val="004503CC"/>
    <w:rsid w:val="004528D0"/>
    <w:rsid w:val="00452919"/>
    <w:rsid w:val="00452DD4"/>
    <w:rsid w:val="00452EB3"/>
    <w:rsid w:val="004538AA"/>
    <w:rsid w:val="00453E85"/>
    <w:rsid w:val="00454551"/>
    <w:rsid w:val="00454670"/>
    <w:rsid w:val="00455467"/>
    <w:rsid w:val="00455F93"/>
    <w:rsid w:val="004562B0"/>
    <w:rsid w:val="00456826"/>
    <w:rsid w:val="0045731C"/>
    <w:rsid w:val="00457468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77E99"/>
    <w:rsid w:val="00480798"/>
    <w:rsid w:val="0048148D"/>
    <w:rsid w:val="004825E0"/>
    <w:rsid w:val="00484C93"/>
    <w:rsid w:val="0048644C"/>
    <w:rsid w:val="004865F1"/>
    <w:rsid w:val="00486D7B"/>
    <w:rsid w:val="00487CB6"/>
    <w:rsid w:val="0049024D"/>
    <w:rsid w:val="004904DD"/>
    <w:rsid w:val="004912DA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B7A20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5E38"/>
    <w:rsid w:val="004C65E4"/>
    <w:rsid w:val="004C7A15"/>
    <w:rsid w:val="004D1558"/>
    <w:rsid w:val="004D17F4"/>
    <w:rsid w:val="004D1F28"/>
    <w:rsid w:val="004D24AB"/>
    <w:rsid w:val="004D25F9"/>
    <w:rsid w:val="004D28B0"/>
    <w:rsid w:val="004D2AD2"/>
    <w:rsid w:val="004D2D8E"/>
    <w:rsid w:val="004D2E6D"/>
    <w:rsid w:val="004D3378"/>
    <w:rsid w:val="004D3D01"/>
    <w:rsid w:val="004D46F7"/>
    <w:rsid w:val="004D48DD"/>
    <w:rsid w:val="004D54AB"/>
    <w:rsid w:val="004D565A"/>
    <w:rsid w:val="004D5CA5"/>
    <w:rsid w:val="004D5E32"/>
    <w:rsid w:val="004D7602"/>
    <w:rsid w:val="004D7859"/>
    <w:rsid w:val="004D7E27"/>
    <w:rsid w:val="004E0E68"/>
    <w:rsid w:val="004E1B66"/>
    <w:rsid w:val="004E1DFA"/>
    <w:rsid w:val="004E24A9"/>
    <w:rsid w:val="004E3039"/>
    <w:rsid w:val="004E3A6D"/>
    <w:rsid w:val="004E3FAD"/>
    <w:rsid w:val="004E45FE"/>
    <w:rsid w:val="004E495D"/>
    <w:rsid w:val="004E4B6C"/>
    <w:rsid w:val="004E509D"/>
    <w:rsid w:val="004E59ED"/>
    <w:rsid w:val="004F01D6"/>
    <w:rsid w:val="004F0CFA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3769"/>
    <w:rsid w:val="00504BD5"/>
    <w:rsid w:val="00505150"/>
    <w:rsid w:val="005051ED"/>
    <w:rsid w:val="00505803"/>
    <w:rsid w:val="00505995"/>
    <w:rsid w:val="00507B1D"/>
    <w:rsid w:val="00510313"/>
    <w:rsid w:val="005103B3"/>
    <w:rsid w:val="00510F18"/>
    <w:rsid w:val="00511230"/>
    <w:rsid w:val="005115B8"/>
    <w:rsid w:val="00511F0A"/>
    <w:rsid w:val="00512587"/>
    <w:rsid w:val="00513FC8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6A9"/>
    <w:rsid w:val="00526A2E"/>
    <w:rsid w:val="00526F68"/>
    <w:rsid w:val="00527F64"/>
    <w:rsid w:val="0053003E"/>
    <w:rsid w:val="00530A76"/>
    <w:rsid w:val="00530E90"/>
    <w:rsid w:val="00531BE2"/>
    <w:rsid w:val="00532497"/>
    <w:rsid w:val="005329A5"/>
    <w:rsid w:val="00532A8A"/>
    <w:rsid w:val="00532C11"/>
    <w:rsid w:val="00532FD6"/>
    <w:rsid w:val="00533F48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233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5B4F"/>
    <w:rsid w:val="00556932"/>
    <w:rsid w:val="00557420"/>
    <w:rsid w:val="00557C37"/>
    <w:rsid w:val="00557CC7"/>
    <w:rsid w:val="0056036B"/>
    <w:rsid w:val="00560419"/>
    <w:rsid w:val="005606CC"/>
    <w:rsid w:val="00561213"/>
    <w:rsid w:val="00561307"/>
    <w:rsid w:val="0056156C"/>
    <w:rsid w:val="00561A93"/>
    <w:rsid w:val="00562252"/>
    <w:rsid w:val="00562663"/>
    <w:rsid w:val="0056386F"/>
    <w:rsid w:val="00563C25"/>
    <w:rsid w:val="00564855"/>
    <w:rsid w:val="00564D6E"/>
    <w:rsid w:val="00565F05"/>
    <w:rsid w:val="005660BF"/>
    <w:rsid w:val="0056659A"/>
    <w:rsid w:val="0056663D"/>
    <w:rsid w:val="005670FD"/>
    <w:rsid w:val="00570026"/>
    <w:rsid w:val="00570034"/>
    <w:rsid w:val="005701E9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0E05"/>
    <w:rsid w:val="00581F36"/>
    <w:rsid w:val="00583109"/>
    <w:rsid w:val="00583EA1"/>
    <w:rsid w:val="00584957"/>
    <w:rsid w:val="00585318"/>
    <w:rsid w:val="00585558"/>
    <w:rsid w:val="00587219"/>
    <w:rsid w:val="005874D7"/>
    <w:rsid w:val="00587919"/>
    <w:rsid w:val="00590541"/>
    <w:rsid w:val="005907F9"/>
    <w:rsid w:val="00590D8F"/>
    <w:rsid w:val="00591B15"/>
    <w:rsid w:val="00591DFA"/>
    <w:rsid w:val="00591E6A"/>
    <w:rsid w:val="00592E97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3D9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99"/>
    <w:rsid w:val="005A6FB7"/>
    <w:rsid w:val="005A6FCB"/>
    <w:rsid w:val="005A74D8"/>
    <w:rsid w:val="005B090F"/>
    <w:rsid w:val="005B0B7A"/>
    <w:rsid w:val="005B1122"/>
    <w:rsid w:val="005B1181"/>
    <w:rsid w:val="005B1A3F"/>
    <w:rsid w:val="005B20D2"/>
    <w:rsid w:val="005B2565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7C9"/>
    <w:rsid w:val="005F3EDE"/>
    <w:rsid w:val="005F475A"/>
    <w:rsid w:val="005F4A89"/>
    <w:rsid w:val="005F56D2"/>
    <w:rsid w:val="005F58C4"/>
    <w:rsid w:val="005F5A65"/>
    <w:rsid w:val="005F5F96"/>
    <w:rsid w:val="005F60B3"/>
    <w:rsid w:val="005F646B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4729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8E8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113F"/>
    <w:rsid w:val="00621441"/>
    <w:rsid w:val="00621836"/>
    <w:rsid w:val="006228F4"/>
    <w:rsid w:val="00622D71"/>
    <w:rsid w:val="0062353A"/>
    <w:rsid w:val="00624392"/>
    <w:rsid w:val="00626571"/>
    <w:rsid w:val="00627879"/>
    <w:rsid w:val="00627FD0"/>
    <w:rsid w:val="0063039B"/>
    <w:rsid w:val="00631177"/>
    <w:rsid w:val="00633873"/>
    <w:rsid w:val="00633FE3"/>
    <w:rsid w:val="00634297"/>
    <w:rsid w:val="00635658"/>
    <w:rsid w:val="006361C6"/>
    <w:rsid w:val="00636758"/>
    <w:rsid w:val="00640070"/>
    <w:rsid w:val="00640408"/>
    <w:rsid w:val="0064155D"/>
    <w:rsid w:val="00641720"/>
    <w:rsid w:val="00641B59"/>
    <w:rsid w:val="00641C7B"/>
    <w:rsid w:val="00641CA2"/>
    <w:rsid w:val="006424F2"/>
    <w:rsid w:val="00642542"/>
    <w:rsid w:val="0064451B"/>
    <w:rsid w:val="0064651E"/>
    <w:rsid w:val="006469F5"/>
    <w:rsid w:val="00646F63"/>
    <w:rsid w:val="00647170"/>
    <w:rsid w:val="00650907"/>
    <w:rsid w:val="00650DDA"/>
    <w:rsid w:val="0065116B"/>
    <w:rsid w:val="0065122E"/>
    <w:rsid w:val="006514B6"/>
    <w:rsid w:val="00651FD2"/>
    <w:rsid w:val="00651FFB"/>
    <w:rsid w:val="0065238D"/>
    <w:rsid w:val="00653B7D"/>
    <w:rsid w:val="006541FE"/>
    <w:rsid w:val="00654A47"/>
    <w:rsid w:val="0065600D"/>
    <w:rsid w:val="0065661C"/>
    <w:rsid w:val="00656998"/>
    <w:rsid w:val="00657CB2"/>
    <w:rsid w:val="00661597"/>
    <w:rsid w:val="00663773"/>
    <w:rsid w:val="006640F9"/>
    <w:rsid w:val="006642CE"/>
    <w:rsid w:val="0066452B"/>
    <w:rsid w:val="0066669A"/>
    <w:rsid w:val="00666AB9"/>
    <w:rsid w:val="00670373"/>
    <w:rsid w:val="006711C0"/>
    <w:rsid w:val="006714D1"/>
    <w:rsid w:val="006715FF"/>
    <w:rsid w:val="00672123"/>
    <w:rsid w:val="00673804"/>
    <w:rsid w:val="00673BE4"/>
    <w:rsid w:val="00673ECE"/>
    <w:rsid w:val="006740AF"/>
    <w:rsid w:val="006751B5"/>
    <w:rsid w:val="00676E7D"/>
    <w:rsid w:val="00676F7A"/>
    <w:rsid w:val="00677CCE"/>
    <w:rsid w:val="00680D8F"/>
    <w:rsid w:val="0068173C"/>
    <w:rsid w:val="00681A80"/>
    <w:rsid w:val="006823BC"/>
    <w:rsid w:val="006823E3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3AE"/>
    <w:rsid w:val="00690D05"/>
    <w:rsid w:val="00690D33"/>
    <w:rsid w:val="006915C0"/>
    <w:rsid w:val="00691A7B"/>
    <w:rsid w:val="00692F54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376D"/>
    <w:rsid w:val="006A64AF"/>
    <w:rsid w:val="006A7054"/>
    <w:rsid w:val="006A74D7"/>
    <w:rsid w:val="006B00A4"/>
    <w:rsid w:val="006B09F0"/>
    <w:rsid w:val="006B0DC7"/>
    <w:rsid w:val="006B1661"/>
    <w:rsid w:val="006B1A11"/>
    <w:rsid w:val="006B31BE"/>
    <w:rsid w:val="006B3FE4"/>
    <w:rsid w:val="006B40D1"/>
    <w:rsid w:val="006B4251"/>
    <w:rsid w:val="006B4931"/>
    <w:rsid w:val="006B5C84"/>
    <w:rsid w:val="006B6173"/>
    <w:rsid w:val="006B667C"/>
    <w:rsid w:val="006B66B3"/>
    <w:rsid w:val="006B7203"/>
    <w:rsid w:val="006B74F1"/>
    <w:rsid w:val="006B7B8C"/>
    <w:rsid w:val="006C0717"/>
    <w:rsid w:val="006C158A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3984"/>
    <w:rsid w:val="006D44F1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021"/>
    <w:rsid w:val="006E758B"/>
    <w:rsid w:val="006E7599"/>
    <w:rsid w:val="006E75D7"/>
    <w:rsid w:val="006F049D"/>
    <w:rsid w:val="006F0A63"/>
    <w:rsid w:val="006F0E98"/>
    <w:rsid w:val="006F1C26"/>
    <w:rsid w:val="006F1C4A"/>
    <w:rsid w:val="006F206C"/>
    <w:rsid w:val="006F2F21"/>
    <w:rsid w:val="006F3206"/>
    <w:rsid w:val="006F3EB1"/>
    <w:rsid w:val="006F6464"/>
    <w:rsid w:val="006F7150"/>
    <w:rsid w:val="006F7277"/>
    <w:rsid w:val="006F728E"/>
    <w:rsid w:val="006F7491"/>
    <w:rsid w:val="006F7AFF"/>
    <w:rsid w:val="00700461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0B01"/>
    <w:rsid w:val="00711481"/>
    <w:rsid w:val="007122BD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3FB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999"/>
    <w:rsid w:val="00736A32"/>
    <w:rsid w:val="00740077"/>
    <w:rsid w:val="00740CDD"/>
    <w:rsid w:val="007410E3"/>
    <w:rsid w:val="007414DC"/>
    <w:rsid w:val="0074151C"/>
    <w:rsid w:val="0074259F"/>
    <w:rsid w:val="007435B1"/>
    <w:rsid w:val="00743C17"/>
    <w:rsid w:val="00744419"/>
    <w:rsid w:val="00744726"/>
    <w:rsid w:val="00744FC1"/>
    <w:rsid w:val="00745E6F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3F42"/>
    <w:rsid w:val="00754EAE"/>
    <w:rsid w:val="0075529A"/>
    <w:rsid w:val="00756C80"/>
    <w:rsid w:val="00757170"/>
    <w:rsid w:val="00760331"/>
    <w:rsid w:val="00760F4A"/>
    <w:rsid w:val="0076166B"/>
    <w:rsid w:val="00761C21"/>
    <w:rsid w:val="00762867"/>
    <w:rsid w:val="00762BCF"/>
    <w:rsid w:val="00763B8A"/>
    <w:rsid w:val="00763E04"/>
    <w:rsid w:val="00764713"/>
    <w:rsid w:val="007650B9"/>
    <w:rsid w:val="00766A95"/>
    <w:rsid w:val="00766AB7"/>
    <w:rsid w:val="00766E09"/>
    <w:rsid w:val="007677C9"/>
    <w:rsid w:val="007679E1"/>
    <w:rsid w:val="00767E9E"/>
    <w:rsid w:val="007702F7"/>
    <w:rsid w:val="00770791"/>
    <w:rsid w:val="00770AA3"/>
    <w:rsid w:val="00770C07"/>
    <w:rsid w:val="007710AD"/>
    <w:rsid w:val="00773A9F"/>
    <w:rsid w:val="007749FB"/>
    <w:rsid w:val="007750C5"/>
    <w:rsid w:val="007760DA"/>
    <w:rsid w:val="00776E52"/>
    <w:rsid w:val="0077729C"/>
    <w:rsid w:val="00780771"/>
    <w:rsid w:val="00780CDA"/>
    <w:rsid w:val="00780E84"/>
    <w:rsid w:val="00781F95"/>
    <w:rsid w:val="007823B6"/>
    <w:rsid w:val="00782731"/>
    <w:rsid w:val="007835F1"/>
    <w:rsid w:val="00783B0C"/>
    <w:rsid w:val="00784623"/>
    <w:rsid w:val="0078496A"/>
    <w:rsid w:val="00785797"/>
    <w:rsid w:val="0078593E"/>
    <w:rsid w:val="0078650F"/>
    <w:rsid w:val="00787DA2"/>
    <w:rsid w:val="00792AB7"/>
    <w:rsid w:val="00792ED9"/>
    <w:rsid w:val="0079358B"/>
    <w:rsid w:val="00793F90"/>
    <w:rsid w:val="00794A9D"/>
    <w:rsid w:val="00794CD9"/>
    <w:rsid w:val="0079522F"/>
    <w:rsid w:val="00795FE0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2DCB"/>
    <w:rsid w:val="007A3680"/>
    <w:rsid w:val="007A3B52"/>
    <w:rsid w:val="007A4228"/>
    <w:rsid w:val="007A45BC"/>
    <w:rsid w:val="007A49F7"/>
    <w:rsid w:val="007A4D16"/>
    <w:rsid w:val="007A6203"/>
    <w:rsid w:val="007A7017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C29"/>
    <w:rsid w:val="007C2F6D"/>
    <w:rsid w:val="007C31F3"/>
    <w:rsid w:val="007C347F"/>
    <w:rsid w:val="007C3D2D"/>
    <w:rsid w:val="007C492A"/>
    <w:rsid w:val="007C57D4"/>
    <w:rsid w:val="007C7799"/>
    <w:rsid w:val="007D0434"/>
    <w:rsid w:val="007D34E6"/>
    <w:rsid w:val="007D360A"/>
    <w:rsid w:val="007D394F"/>
    <w:rsid w:val="007D3A25"/>
    <w:rsid w:val="007D4D18"/>
    <w:rsid w:val="007D66E4"/>
    <w:rsid w:val="007D7D2F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6E1"/>
    <w:rsid w:val="0080406E"/>
    <w:rsid w:val="008057B1"/>
    <w:rsid w:val="0080598F"/>
    <w:rsid w:val="00806636"/>
    <w:rsid w:val="00806C1C"/>
    <w:rsid w:val="008071C2"/>
    <w:rsid w:val="00810660"/>
    <w:rsid w:val="00811546"/>
    <w:rsid w:val="0081363A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17F76"/>
    <w:rsid w:val="008203C9"/>
    <w:rsid w:val="00820D14"/>
    <w:rsid w:val="00822018"/>
    <w:rsid w:val="00822A71"/>
    <w:rsid w:val="008234CA"/>
    <w:rsid w:val="00826486"/>
    <w:rsid w:val="00826B8A"/>
    <w:rsid w:val="00826CE7"/>
    <w:rsid w:val="00831365"/>
    <w:rsid w:val="00831400"/>
    <w:rsid w:val="008316AB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253E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4CE6"/>
    <w:rsid w:val="0085533A"/>
    <w:rsid w:val="00856889"/>
    <w:rsid w:val="00856C01"/>
    <w:rsid w:val="00857458"/>
    <w:rsid w:val="00857D4B"/>
    <w:rsid w:val="008613F8"/>
    <w:rsid w:val="00861415"/>
    <w:rsid w:val="008615F9"/>
    <w:rsid w:val="00861795"/>
    <w:rsid w:val="00861EF2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084"/>
    <w:rsid w:val="00874858"/>
    <w:rsid w:val="00874DAC"/>
    <w:rsid w:val="00875BC2"/>
    <w:rsid w:val="00875D00"/>
    <w:rsid w:val="00877A5D"/>
    <w:rsid w:val="00877AAE"/>
    <w:rsid w:val="00880B2E"/>
    <w:rsid w:val="008812FE"/>
    <w:rsid w:val="008815FF"/>
    <w:rsid w:val="00882330"/>
    <w:rsid w:val="00883456"/>
    <w:rsid w:val="0088392D"/>
    <w:rsid w:val="00883F10"/>
    <w:rsid w:val="0088610D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F3"/>
    <w:rsid w:val="008966CA"/>
    <w:rsid w:val="00896C51"/>
    <w:rsid w:val="00896E33"/>
    <w:rsid w:val="008A0C63"/>
    <w:rsid w:val="008A1B54"/>
    <w:rsid w:val="008A23CA"/>
    <w:rsid w:val="008A2524"/>
    <w:rsid w:val="008A2914"/>
    <w:rsid w:val="008A2C22"/>
    <w:rsid w:val="008A325B"/>
    <w:rsid w:val="008A3A26"/>
    <w:rsid w:val="008A3A28"/>
    <w:rsid w:val="008A3C45"/>
    <w:rsid w:val="008A4C70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930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552C"/>
    <w:rsid w:val="008D65F0"/>
    <w:rsid w:val="008D6621"/>
    <w:rsid w:val="008D6AF1"/>
    <w:rsid w:val="008D799F"/>
    <w:rsid w:val="008D7AD7"/>
    <w:rsid w:val="008D7EC3"/>
    <w:rsid w:val="008E02A2"/>
    <w:rsid w:val="008E26F3"/>
    <w:rsid w:val="008E2E90"/>
    <w:rsid w:val="008E3F86"/>
    <w:rsid w:val="008E4637"/>
    <w:rsid w:val="008E640C"/>
    <w:rsid w:val="008E77DA"/>
    <w:rsid w:val="008F1095"/>
    <w:rsid w:val="008F1233"/>
    <w:rsid w:val="008F12B7"/>
    <w:rsid w:val="008F167C"/>
    <w:rsid w:val="008F18A9"/>
    <w:rsid w:val="008F2BEE"/>
    <w:rsid w:val="008F3034"/>
    <w:rsid w:val="008F4F2E"/>
    <w:rsid w:val="008F5127"/>
    <w:rsid w:val="008F5431"/>
    <w:rsid w:val="008F54E0"/>
    <w:rsid w:val="008F6178"/>
    <w:rsid w:val="008F6288"/>
    <w:rsid w:val="008F646E"/>
    <w:rsid w:val="008F6C93"/>
    <w:rsid w:val="008F7257"/>
    <w:rsid w:val="00901587"/>
    <w:rsid w:val="00903398"/>
    <w:rsid w:val="009037CB"/>
    <w:rsid w:val="00904663"/>
    <w:rsid w:val="009047CB"/>
    <w:rsid w:val="00904982"/>
    <w:rsid w:val="00904B7F"/>
    <w:rsid w:val="00904F79"/>
    <w:rsid w:val="009050F5"/>
    <w:rsid w:val="009066FD"/>
    <w:rsid w:val="00906E42"/>
    <w:rsid w:val="00907670"/>
    <w:rsid w:val="009104AB"/>
    <w:rsid w:val="00911666"/>
    <w:rsid w:val="00911E61"/>
    <w:rsid w:val="0091259D"/>
    <w:rsid w:val="00912C34"/>
    <w:rsid w:val="00912EE6"/>
    <w:rsid w:val="00913BEA"/>
    <w:rsid w:val="00913D15"/>
    <w:rsid w:val="00915ACA"/>
    <w:rsid w:val="00916558"/>
    <w:rsid w:val="009166FA"/>
    <w:rsid w:val="009176AF"/>
    <w:rsid w:val="00917E02"/>
    <w:rsid w:val="0092270E"/>
    <w:rsid w:val="00922DD3"/>
    <w:rsid w:val="00926110"/>
    <w:rsid w:val="00926892"/>
    <w:rsid w:val="00926FB9"/>
    <w:rsid w:val="00927EA1"/>
    <w:rsid w:val="00927F1A"/>
    <w:rsid w:val="00931229"/>
    <w:rsid w:val="0093160E"/>
    <w:rsid w:val="009317F3"/>
    <w:rsid w:val="00932660"/>
    <w:rsid w:val="00932A4F"/>
    <w:rsid w:val="00932EFC"/>
    <w:rsid w:val="00933259"/>
    <w:rsid w:val="00933900"/>
    <w:rsid w:val="00933A52"/>
    <w:rsid w:val="00933C8A"/>
    <w:rsid w:val="0093634B"/>
    <w:rsid w:val="009367C4"/>
    <w:rsid w:val="00940038"/>
    <w:rsid w:val="0094218F"/>
    <w:rsid w:val="0094247C"/>
    <w:rsid w:val="00943450"/>
    <w:rsid w:val="00943D47"/>
    <w:rsid w:val="00943FE7"/>
    <w:rsid w:val="009446B8"/>
    <w:rsid w:val="00944F53"/>
    <w:rsid w:val="00945201"/>
    <w:rsid w:val="0094655A"/>
    <w:rsid w:val="00946701"/>
    <w:rsid w:val="00946AB2"/>
    <w:rsid w:val="00946AC8"/>
    <w:rsid w:val="00947387"/>
    <w:rsid w:val="00950066"/>
    <w:rsid w:val="009501EE"/>
    <w:rsid w:val="00950FBB"/>
    <w:rsid w:val="00951EB0"/>
    <w:rsid w:val="009523F8"/>
    <w:rsid w:val="009528EE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907"/>
    <w:rsid w:val="00964571"/>
    <w:rsid w:val="009646D9"/>
    <w:rsid w:val="009649E8"/>
    <w:rsid w:val="00965FAB"/>
    <w:rsid w:val="00967BE3"/>
    <w:rsid w:val="00970428"/>
    <w:rsid w:val="009705A1"/>
    <w:rsid w:val="009705BC"/>
    <w:rsid w:val="00970E6E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46FA"/>
    <w:rsid w:val="00985931"/>
    <w:rsid w:val="009860F2"/>
    <w:rsid w:val="00986B0E"/>
    <w:rsid w:val="009875B2"/>
    <w:rsid w:val="00987ABF"/>
    <w:rsid w:val="00990644"/>
    <w:rsid w:val="00991248"/>
    <w:rsid w:val="0099141A"/>
    <w:rsid w:val="00991903"/>
    <w:rsid w:val="0099191A"/>
    <w:rsid w:val="00992263"/>
    <w:rsid w:val="009923AC"/>
    <w:rsid w:val="009925CF"/>
    <w:rsid w:val="009958B7"/>
    <w:rsid w:val="00995C44"/>
    <w:rsid w:val="00995DE7"/>
    <w:rsid w:val="00996E09"/>
    <w:rsid w:val="009979F5"/>
    <w:rsid w:val="009A04F2"/>
    <w:rsid w:val="009A1A1F"/>
    <w:rsid w:val="009A2361"/>
    <w:rsid w:val="009A2B2D"/>
    <w:rsid w:val="009A2E93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4B6"/>
    <w:rsid w:val="009C289C"/>
    <w:rsid w:val="009C3CF4"/>
    <w:rsid w:val="009C3F25"/>
    <w:rsid w:val="009C4AF9"/>
    <w:rsid w:val="009C4FCF"/>
    <w:rsid w:val="009C6054"/>
    <w:rsid w:val="009C6C27"/>
    <w:rsid w:val="009C6F1C"/>
    <w:rsid w:val="009C76E8"/>
    <w:rsid w:val="009D082E"/>
    <w:rsid w:val="009D0A8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377F"/>
    <w:rsid w:val="009E4060"/>
    <w:rsid w:val="009E425C"/>
    <w:rsid w:val="009E5AAA"/>
    <w:rsid w:val="009E5BC5"/>
    <w:rsid w:val="009E6822"/>
    <w:rsid w:val="009F014C"/>
    <w:rsid w:val="009F13FA"/>
    <w:rsid w:val="009F182F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6705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2E74"/>
    <w:rsid w:val="00A13081"/>
    <w:rsid w:val="00A13487"/>
    <w:rsid w:val="00A135C6"/>
    <w:rsid w:val="00A13B5C"/>
    <w:rsid w:val="00A14E47"/>
    <w:rsid w:val="00A14FC8"/>
    <w:rsid w:val="00A1501D"/>
    <w:rsid w:val="00A158C7"/>
    <w:rsid w:val="00A15C74"/>
    <w:rsid w:val="00A16F95"/>
    <w:rsid w:val="00A17339"/>
    <w:rsid w:val="00A174B4"/>
    <w:rsid w:val="00A20537"/>
    <w:rsid w:val="00A21186"/>
    <w:rsid w:val="00A212DD"/>
    <w:rsid w:val="00A21328"/>
    <w:rsid w:val="00A22B3C"/>
    <w:rsid w:val="00A22D6B"/>
    <w:rsid w:val="00A249C2"/>
    <w:rsid w:val="00A25E48"/>
    <w:rsid w:val="00A25E7D"/>
    <w:rsid w:val="00A2603B"/>
    <w:rsid w:val="00A31105"/>
    <w:rsid w:val="00A32CDB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178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4BEF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184"/>
    <w:rsid w:val="00A75A73"/>
    <w:rsid w:val="00A77F67"/>
    <w:rsid w:val="00A826AD"/>
    <w:rsid w:val="00A82947"/>
    <w:rsid w:val="00A834DD"/>
    <w:rsid w:val="00A8451F"/>
    <w:rsid w:val="00A8471D"/>
    <w:rsid w:val="00A85448"/>
    <w:rsid w:val="00A85CB4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150A"/>
    <w:rsid w:val="00A923EA"/>
    <w:rsid w:val="00A940BE"/>
    <w:rsid w:val="00A95A01"/>
    <w:rsid w:val="00A96041"/>
    <w:rsid w:val="00A97224"/>
    <w:rsid w:val="00A974D4"/>
    <w:rsid w:val="00A97617"/>
    <w:rsid w:val="00A97723"/>
    <w:rsid w:val="00A977F5"/>
    <w:rsid w:val="00AA11CA"/>
    <w:rsid w:val="00AA237B"/>
    <w:rsid w:val="00AA3664"/>
    <w:rsid w:val="00AA483F"/>
    <w:rsid w:val="00AA4C21"/>
    <w:rsid w:val="00AA5BF2"/>
    <w:rsid w:val="00AA6966"/>
    <w:rsid w:val="00AA77DC"/>
    <w:rsid w:val="00AA7B22"/>
    <w:rsid w:val="00AA7EEF"/>
    <w:rsid w:val="00AB0E8B"/>
    <w:rsid w:val="00AB0F84"/>
    <w:rsid w:val="00AB4147"/>
    <w:rsid w:val="00AB4539"/>
    <w:rsid w:val="00AB59A5"/>
    <w:rsid w:val="00AB5CD9"/>
    <w:rsid w:val="00AB7CCB"/>
    <w:rsid w:val="00AB7F55"/>
    <w:rsid w:val="00AC03EE"/>
    <w:rsid w:val="00AC0CC1"/>
    <w:rsid w:val="00AC11AB"/>
    <w:rsid w:val="00AC18C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08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AA"/>
    <w:rsid w:val="00B10EE8"/>
    <w:rsid w:val="00B12095"/>
    <w:rsid w:val="00B129D5"/>
    <w:rsid w:val="00B13ABC"/>
    <w:rsid w:val="00B14808"/>
    <w:rsid w:val="00B14FD7"/>
    <w:rsid w:val="00B15C69"/>
    <w:rsid w:val="00B167BD"/>
    <w:rsid w:val="00B16D43"/>
    <w:rsid w:val="00B1797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11E"/>
    <w:rsid w:val="00B423B8"/>
    <w:rsid w:val="00B42B2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63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D9C"/>
    <w:rsid w:val="00B56E5F"/>
    <w:rsid w:val="00B573D1"/>
    <w:rsid w:val="00B57522"/>
    <w:rsid w:val="00B60640"/>
    <w:rsid w:val="00B607FB"/>
    <w:rsid w:val="00B61303"/>
    <w:rsid w:val="00B61BB8"/>
    <w:rsid w:val="00B61BC0"/>
    <w:rsid w:val="00B61EB1"/>
    <w:rsid w:val="00B61F7E"/>
    <w:rsid w:val="00B62549"/>
    <w:rsid w:val="00B6434D"/>
    <w:rsid w:val="00B648A8"/>
    <w:rsid w:val="00B64927"/>
    <w:rsid w:val="00B656BE"/>
    <w:rsid w:val="00B65765"/>
    <w:rsid w:val="00B65A03"/>
    <w:rsid w:val="00B65C05"/>
    <w:rsid w:val="00B677A8"/>
    <w:rsid w:val="00B70729"/>
    <w:rsid w:val="00B70748"/>
    <w:rsid w:val="00B717E1"/>
    <w:rsid w:val="00B71B82"/>
    <w:rsid w:val="00B7236F"/>
    <w:rsid w:val="00B72539"/>
    <w:rsid w:val="00B72CA0"/>
    <w:rsid w:val="00B72D87"/>
    <w:rsid w:val="00B73D9A"/>
    <w:rsid w:val="00B7435A"/>
    <w:rsid w:val="00B748B2"/>
    <w:rsid w:val="00B74EBB"/>
    <w:rsid w:val="00B74F5A"/>
    <w:rsid w:val="00B759E2"/>
    <w:rsid w:val="00B769D9"/>
    <w:rsid w:val="00B76D31"/>
    <w:rsid w:val="00B8015E"/>
    <w:rsid w:val="00B80645"/>
    <w:rsid w:val="00B80C17"/>
    <w:rsid w:val="00B80E7B"/>
    <w:rsid w:val="00B81241"/>
    <w:rsid w:val="00B816EE"/>
    <w:rsid w:val="00B81D07"/>
    <w:rsid w:val="00B82983"/>
    <w:rsid w:val="00B83540"/>
    <w:rsid w:val="00B83A3E"/>
    <w:rsid w:val="00B83E80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3FA9"/>
    <w:rsid w:val="00B94BC5"/>
    <w:rsid w:val="00B94E9C"/>
    <w:rsid w:val="00B950EA"/>
    <w:rsid w:val="00B951FA"/>
    <w:rsid w:val="00B96705"/>
    <w:rsid w:val="00B97CEA"/>
    <w:rsid w:val="00B97ED1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27B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55C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4F63"/>
    <w:rsid w:val="00BD56BF"/>
    <w:rsid w:val="00BD5EE0"/>
    <w:rsid w:val="00BD609C"/>
    <w:rsid w:val="00BD667B"/>
    <w:rsid w:val="00BD68D0"/>
    <w:rsid w:val="00BD6D20"/>
    <w:rsid w:val="00BD6E48"/>
    <w:rsid w:val="00BE1C32"/>
    <w:rsid w:val="00BE1F41"/>
    <w:rsid w:val="00BE2041"/>
    <w:rsid w:val="00BE2827"/>
    <w:rsid w:val="00BE2CC9"/>
    <w:rsid w:val="00BE4057"/>
    <w:rsid w:val="00BE6331"/>
    <w:rsid w:val="00BE6BB9"/>
    <w:rsid w:val="00BE6E4B"/>
    <w:rsid w:val="00BE7080"/>
    <w:rsid w:val="00BE7209"/>
    <w:rsid w:val="00BE72FF"/>
    <w:rsid w:val="00BE795A"/>
    <w:rsid w:val="00BE7C04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4BD"/>
    <w:rsid w:val="00C01862"/>
    <w:rsid w:val="00C0214D"/>
    <w:rsid w:val="00C02475"/>
    <w:rsid w:val="00C02B79"/>
    <w:rsid w:val="00C0353B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1FC8"/>
    <w:rsid w:val="00C14A29"/>
    <w:rsid w:val="00C14E41"/>
    <w:rsid w:val="00C15281"/>
    <w:rsid w:val="00C15598"/>
    <w:rsid w:val="00C15AFE"/>
    <w:rsid w:val="00C15CFF"/>
    <w:rsid w:val="00C163EE"/>
    <w:rsid w:val="00C164C1"/>
    <w:rsid w:val="00C168B9"/>
    <w:rsid w:val="00C16AF9"/>
    <w:rsid w:val="00C16E5A"/>
    <w:rsid w:val="00C172F2"/>
    <w:rsid w:val="00C207FE"/>
    <w:rsid w:val="00C20903"/>
    <w:rsid w:val="00C20CC8"/>
    <w:rsid w:val="00C211C9"/>
    <w:rsid w:val="00C21931"/>
    <w:rsid w:val="00C21AFE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633"/>
    <w:rsid w:val="00C3099E"/>
    <w:rsid w:val="00C3151D"/>
    <w:rsid w:val="00C3266D"/>
    <w:rsid w:val="00C32B75"/>
    <w:rsid w:val="00C334B1"/>
    <w:rsid w:val="00C33749"/>
    <w:rsid w:val="00C3374F"/>
    <w:rsid w:val="00C3461E"/>
    <w:rsid w:val="00C349EF"/>
    <w:rsid w:val="00C3512C"/>
    <w:rsid w:val="00C356BA"/>
    <w:rsid w:val="00C367C5"/>
    <w:rsid w:val="00C36C4F"/>
    <w:rsid w:val="00C373DD"/>
    <w:rsid w:val="00C404A6"/>
    <w:rsid w:val="00C41B31"/>
    <w:rsid w:val="00C43624"/>
    <w:rsid w:val="00C436AF"/>
    <w:rsid w:val="00C43EFB"/>
    <w:rsid w:val="00C4440E"/>
    <w:rsid w:val="00C44C0F"/>
    <w:rsid w:val="00C466DF"/>
    <w:rsid w:val="00C5271E"/>
    <w:rsid w:val="00C52D21"/>
    <w:rsid w:val="00C52F78"/>
    <w:rsid w:val="00C531B0"/>
    <w:rsid w:val="00C53690"/>
    <w:rsid w:val="00C5390C"/>
    <w:rsid w:val="00C568B4"/>
    <w:rsid w:val="00C56A47"/>
    <w:rsid w:val="00C609FB"/>
    <w:rsid w:val="00C60F71"/>
    <w:rsid w:val="00C61ACF"/>
    <w:rsid w:val="00C6279E"/>
    <w:rsid w:val="00C62BAF"/>
    <w:rsid w:val="00C63FAA"/>
    <w:rsid w:val="00C64A10"/>
    <w:rsid w:val="00C64D51"/>
    <w:rsid w:val="00C659FC"/>
    <w:rsid w:val="00C67CDE"/>
    <w:rsid w:val="00C70004"/>
    <w:rsid w:val="00C7051D"/>
    <w:rsid w:val="00C70A78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77C16"/>
    <w:rsid w:val="00C8071C"/>
    <w:rsid w:val="00C817CB"/>
    <w:rsid w:val="00C819C8"/>
    <w:rsid w:val="00C83810"/>
    <w:rsid w:val="00C83BD6"/>
    <w:rsid w:val="00C857E7"/>
    <w:rsid w:val="00C85EB2"/>
    <w:rsid w:val="00C87012"/>
    <w:rsid w:val="00C87536"/>
    <w:rsid w:val="00C877C4"/>
    <w:rsid w:val="00C90287"/>
    <w:rsid w:val="00C905BA"/>
    <w:rsid w:val="00C90854"/>
    <w:rsid w:val="00C90D78"/>
    <w:rsid w:val="00C92101"/>
    <w:rsid w:val="00C9217F"/>
    <w:rsid w:val="00C94991"/>
    <w:rsid w:val="00C94A1A"/>
    <w:rsid w:val="00C9552A"/>
    <w:rsid w:val="00C95DCE"/>
    <w:rsid w:val="00C9619A"/>
    <w:rsid w:val="00C96AC0"/>
    <w:rsid w:val="00C975BC"/>
    <w:rsid w:val="00C978FD"/>
    <w:rsid w:val="00CA1A54"/>
    <w:rsid w:val="00CA1E52"/>
    <w:rsid w:val="00CA1F19"/>
    <w:rsid w:val="00CA29E4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1EFA"/>
    <w:rsid w:val="00CC256F"/>
    <w:rsid w:val="00CC2B3B"/>
    <w:rsid w:val="00CC392D"/>
    <w:rsid w:val="00CC424F"/>
    <w:rsid w:val="00CC4BCE"/>
    <w:rsid w:val="00CC520D"/>
    <w:rsid w:val="00CC53C3"/>
    <w:rsid w:val="00CC5B31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DC0"/>
    <w:rsid w:val="00CD4FC5"/>
    <w:rsid w:val="00CD5C23"/>
    <w:rsid w:val="00CD5E75"/>
    <w:rsid w:val="00CD626C"/>
    <w:rsid w:val="00CD65D5"/>
    <w:rsid w:val="00CD6D1E"/>
    <w:rsid w:val="00CD6EDC"/>
    <w:rsid w:val="00CD70AF"/>
    <w:rsid w:val="00CE002B"/>
    <w:rsid w:val="00CE026D"/>
    <w:rsid w:val="00CE0649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33E"/>
    <w:rsid w:val="00CF36C7"/>
    <w:rsid w:val="00CF5273"/>
    <w:rsid w:val="00CF53F3"/>
    <w:rsid w:val="00CF6872"/>
    <w:rsid w:val="00CF7463"/>
    <w:rsid w:val="00D01D44"/>
    <w:rsid w:val="00D02E3E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D57"/>
    <w:rsid w:val="00D11E9D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C5C"/>
    <w:rsid w:val="00D1719A"/>
    <w:rsid w:val="00D22524"/>
    <w:rsid w:val="00D23A50"/>
    <w:rsid w:val="00D243AD"/>
    <w:rsid w:val="00D2455F"/>
    <w:rsid w:val="00D24AA2"/>
    <w:rsid w:val="00D24CE0"/>
    <w:rsid w:val="00D26418"/>
    <w:rsid w:val="00D27AF8"/>
    <w:rsid w:val="00D3055C"/>
    <w:rsid w:val="00D3060C"/>
    <w:rsid w:val="00D30AC3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534"/>
    <w:rsid w:val="00D4186A"/>
    <w:rsid w:val="00D421EF"/>
    <w:rsid w:val="00D42AC1"/>
    <w:rsid w:val="00D4362B"/>
    <w:rsid w:val="00D45DD8"/>
    <w:rsid w:val="00D4702A"/>
    <w:rsid w:val="00D4737F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4D84"/>
    <w:rsid w:val="00D65543"/>
    <w:rsid w:val="00D65DC8"/>
    <w:rsid w:val="00D65E0D"/>
    <w:rsid w:val="00D6679D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778AE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87891"/>
    <w:rsid w:val="00D908C9"/>
    <w:rsid w:val="00D92276"/>
    <w:rsid w:val="00D92D20"/>
    <w:rsid w:val="00D92F97"/>
    <w:rsid w:val="00D936DC"/>
    <w:rsid w:val="00D93775"/>
    <w:rsid w:val="00D95051"/>
    <w:rsid w:val="00D953C0"/>
    <w:rsid w:val="00D95A02"/>
    <w:rsid w:val="00D967E4"/>
    <w:rsid w:val="00D97854"/>
    <w:rsid w:val="00D97BB8"/>
    <w:rsid w:val="00DA0E90"/>
    <w:rsid w:val="00DA1D24"/>
    <w:rsid w:val="00DA1F42"/>
    <w:rsid w:val="00DA263F"/>
    <w:rsid w:val="00DA378F"/>
    <w:rsid w:val="00DA3F0D"/>
    <w:rsid w:val="00DA43CA"/>
    <w:rsid w:val="00DA52D4"/>
    <w:rsid w:val="00DA635C"/>
    <w:rsid w:val="00DA7313"/>
    <w:rsid w:val="00DA75B7"/>
    <w:rsid w:val="00DA7A05"/>
    <w:rsid w:val="00DB1191"/>
    <w:rsid w:val="00DB2ABD"/>
    <w:rsid w:val="00DB35BF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2BB0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2B9"/>
    <w:rsid w:val="00DE0522"/>
    <w:rsid w:val="00DE09A8"/>
    <w:rsid w:val="00DE09CD"/>
    <w:rsid w:val="00DE1F8A"/>
    <w:rsid w:val="00DE33DD"/>
    <w:rsid w:val="00DE358E"/>
    <w:rsid w:val="00DE3D8C"/>
    <w:rsid w:val="00DE451A"/>
    <w:rsid w:val="00DE4916"/>
    <w:rsid w:val="00DE4974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ADF"/>
    <w:rsid w:val="00DF6356"/>
    <w:rsid w:val="00DF7373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38C6"/>
    <w:rsid w:val="00E24703"/>
    <w:rsid w:val="00E24D54"/>
    <w:rsid w:val="00E24ED2"/>
    <w:rsid w:val="00E2583D"/>
    <w:rsid w:val="00E2687A"/>
    <w:rsid w:val="00E26E19"/>
    <w:rsid w:val="00E26E35"/>
    <w:rsid w:val="00E27BB9"/>
    <w:rsid w:val="00E302C8"/>
    <w:rsid w:val="00E3109B"/>
    <w:rsid w:val="00E31FC9"/>
    <w:rsid w:val="00E332EC"/>
    <w:rsid w:val="00E3341C"/>
    <w:rsid w:val="00E33D3B"/>
    <w:rsid w:val="00E350EA"/>
    <w:rsid w:val="00E36CCF"/>
    <w:rsid w:val="00E405B2"/>
    <w:rsid w:val="00E417AF"/>
    <w:rsid w:val="00E432F2"/>
    <w:rsid w:val="00E43C40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3CAC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A87"/>
    <w:rsid w:val="00E612B4"/>
    <w:rsid w:val="00E62303"/>
    <w:rsid w:val="00E62675"/>
    <w:rsid w:val="00E643FE"/>
    <w:rsid w:val="00E6458D"/>
    <w:rsid w:val="00E64F61"/>
    <w:rsid w:val="00E65803"/>
    <w:rsid w:val="00E665CA"/>
    <w:rsid w:val="00E700B5"/>
    <w:rsid w:val="00E701F6"/>
    <w:rsid w:val="00E70C82"/>
    <w:rsid w:val="00E729F0"/>
    <w:rsid w:val="00E7373F"/>
    <w:rsid w:val="00E73990"/>
    <w:rsid w:val="00E74B34"/>
    <w:rsid w:val="00E75747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657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58"/>
    <w:rsid w:val="00E93AA1"/>
    <w:rsid w:val="00E94A9B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6CF6"/>
    <w:rsid w:val="00EA7B77"/>
    <w:rsid w:val="00EA7D3B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B7537"/>
    <w:rsid w:val="00EC13E2"/>
    <w:rsid w:val="00EC3CD5"/>
    <w:rsid w:val="00EC4276"/>
    <w:rsid w:val="00EC5171"/>
    <w:rsid w:val="00EC5377"/>
    <w:rsid w:val="00EC60DF"/>
    <w:rsid w:val="00EC7093"/>
    <w:rsid w:val="00ED08C5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286"/>
    <w:rsid w:val="00ED7540"/>
    <w:rsid w:val="00ED7640"/>
    <w:rsid w:val="00ED774C"/>
    <w:rsid w:val="00ED7DAC"/>
    <w:rsid w:val="00ED7F8C"/>
    <w:rsid w:val="00EE03CF"/>
    <w:rsid w:val="00EE0C4B"/>
    <w:rsid w:val="00EE1B7F"/>
    <w:rsid w:val="00EE2458"/>
    <w:rsid w:val="00EE2CC4"/>
    <w:rsid w:val="00EE2F3F"/>
    <w:rsid w:val="00EE3F3F"/>
    <w:rsid w:val="00EE4082"/>
    <w:rsid w:val="00EE57EB"/>
    <w:rsid w:val="00EE58F2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211"/>
    <w:rsid w:val="00EF6910"/>
    <w:rsid w:val="00EF6B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5DE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4C7"/>
    <w:rsid w:val="00F238CE"/>
    <w:rsid w:val="00F2538B"/>
    <w:rsid w:val="00F26B6B"/>
    <w:rsid w:val="00F276CF"/>
    <w:rsid w:val="00F276DE"/>
    <w:rsid w:val="00F27990"/>
    <w:rsid w:val="00F30547"/>
    <w:rsid w:val="00F31123"/>
    <w:rsid w:val="00F31192"/>
    <w:rsid w:val="00F31355"/>
    <w:rsid w:val="00F31C41"/>
    <w:rsid w:val="00F33E16"/>
    <w:rsid w:val="00F3572E"/>
    <w:rsid w:val="00F359C6"/>
    <w:rsid w:val="00F36442"/>
    <w:rsid w:val="00F36846"/>
    <w:rsid w:val="00F3699A"/>
    <w:rsid w:val="00F375FA"/>
    <w:rsid w:val="00F37EBB"/>
    <w:rsid w:val="00F404F7"/>
    <w:rsid w:val="00F409D7"/>
    <w:rsid w:val="00F40A1D"/>
    <w:rsid w:val="00F4172E"/>
    <w:rsid w:val="00F42398"/>
    <w:rsid w:val="00F42E48"/>
    <w:rsid w:val="00F433A8"/>
    <w:rsid w:val="00F43E8D"/>
    <w:rsid w:val="00F4450C"/>
    <w:rsid w:val="00F45413"/>
    <w:rsid w:val="00F45AC2"/>
    <w:rsid w:val="00F46260"/>
    <w:rsid w:val="00F464D4"/>
    <w:rsid w:val="00F46D0B"/>
    <w:rsid w:val="00F51395"/>
    <w:rsid w:val="00F5223C"/>
    <w:rsid w:val="00F524B5"/>
    <w:rsid w:val="00F53534"/>
    <w:rsid w:val="00F554E3"/>
    <w:rsid w:val="00F559C3"/>
    <w:rsid w:val="00F55F5E"/>
    <w:rsid w:val="00F56C5B"/>
    <w:rsid w:val="00F56EDD"/>
    <w:rsid w:val="00F57972"/>
    <w:rsid w:val="00F6089F"/>
    <w:rsid w:val="00F60987"/>
    <w:rsid w:val="00F60BB0"/>
    <w:rsid w:val="00F61295"/>
    <w:rsid w:val="00F62E67"/>
    <w:rsid w:val="00F633FB"/>
    <w:rsid w:val="00F63738"/>
    <w:rsid w:val="00F63C68"/>
    <w:rsid w:val="00F656DF"/>
    <w:rsid w:val="00F659D3"/>
    <w:rsid w:val="00F65C36"/>
    <w:rsid w:val="00F667FB"/>
    <w:rsid w:val="00F66BBD"/>
    <w:rsid w:val="00F67FBC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0B8D"/>
    <w:rsid w:val="00F81E33"/>
    <w:rsid w:val="00F84078"/>
    <w:rsid w:val="00F8760D"/>
    <w:rsid w:val="00F87818"/>
    <w:rsid w:val="00F87C7B"/>
    <w:rsid w:val="00F90BAD"/>
    <w:rsid w:val="00F91131"/>
    <w:rsid w:val="00F9161B"/>
    <w:rsid w:val="00F92EEE"/>
    <w:rsid w:val="00F93D0F"/>
    <w:rsid w:val="00F93F07"/>
    <w:rsid w:val="00F9460C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77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BD4"/>
    <w:rsid w:val="00FB0C88"/>
    <w:rsid w:val="00FB0DD9"/>
    <w:rsid w:val="00FB0E40"/>
    <w:rsid w:val="00FB14CF"/>
    <w:rsid w:val="00FB26AC"/>
    <w:rsid w:val="00FB2F69"/>
    <w:rsid w:val="00FB38F0"/>
    <w:rsid w:val="00FB5220"/>
    <w:rsid w:val="00FB6530"/>
    <w:rsid w:val="00FB6DE4"/>
    <w:rsid w:val="00FB7BE9"/>
    <w:rsid w:val="00FB7C1B"/>
    <w:rsid w:val="00FC005E"/>
    <w:rsid w:val="00FC0DC1"/>
    <w:rsid w:val="00FC134F"/>
    <w:rsid w:val="00FC1D97"/>
    <w:rsid w:val="00FC278E"/>
    <w:rsid w:val="00FC3806"/>
    <w:rsid w:val="00FC3E7A"/>
    <w:rsid w:val="00FC4417"/>
    <w:rsid w:val="00FC4985"/>
    <w:rsid w:val="00FC4F9E"/>
    <w:rsid w:val="00FC5B04"/>
    <w:rsid w:val="00FC5BDD"/>
    <w:rsid w:val="00FC607A"/>
    <w:rsid w:val="00FC6B09"/>
    <w:rsid w:val="00FD00D1"/>
    <w:rsid w:val="00FD1902"/>
    <w:rsid w:val="00FD1BFB"/>
    <w:rsid w:val="00FD1E40"/>
    <w:rsid w:val="00FD222F"/>
    <w:rsid w:val="00FD2857"/>
    <w:rsid w:val="00FD4AED"/>
    <w:rsid w:val="00FD502D"/>
    <w:rsid w:val="00FD5269"/>
    <w:rsid w:val="00FD5281"/>
    <w:rsid w:val="00FD638A"/>
    <w:rsid w:val="00FD6927"/>
    <w:rsid w:val="00FD6FC2"/>
    <w:rsid w:val="00FD78E0"/>
    <w:rsid w:val="00FD7FC0"/>
    <w:rsid w:val="00FE0A67"/>
    <w:rsid w:val="00FE0C96"/>
    <w:rsid w:val="00FE1204"/>
    <w:rsid w:val="00FE1239"/>
    <w:rsid w:val="00FE1E44"/>
    <w:rsid w:val="00FE2981"/>
    <w:rsid w:val="00FE2B5D"/>
    <w:rsid w:val="00FE2C21"/>
    <w:rsid w:val="00FE3861"/>
    <w:rsid w:val="00FE387B"/>
    <w:rsid w:val="00FE3BEE"/>
    <w:rsid w:val="00FE431D"/>
    <w:rsid w:val="00FE522F"/>
    <w:rsid w:val="00FE55F3"/>
    <w:rsid w:val="00FE6532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E954B1"/>
  <w15:docId w15:val="{279C7F1E-3F87-4144-9030-2F061EDA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F67F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FB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FB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67FB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357F6-1EF3-45C0-8CC0-9F57FAB3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29</Pages>
  <Words>4861</Words>
  <Characters>29166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11</cp:revision>
  <cp:lastPrinted>2025-09-26T06:38:00Z</cp:lastPrinted>
  <dcterms:created xsi:type="dcterms:W3CDTF">2025-09-29T20:44:00Z</dcterms:created>
  <dcterms:modified xsi:type="dcterms:W3CDTF">2025-09-30T08:32:00Z</dcterms:modified>
</cp:coreProperties>
</file>